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067DC" w14:textId="77777777" w:rsidR="00BF1D6A" w:rsidRDefault="00BF1D6A" w:rsidP="00BF1D6A">
      <w:pPr>
        <w:pStyle w:val="Heading1"/>
      </w:pPr>
      <w:r>
        <w:t>Meal planner Web Application: generating meal plan option based on user’s nutritional constraints</w:t>
      </w:r>
    </w:p>
    <w:p w14:paraId="077D399E" w14:textId="77777777" w:rsidR="00BF1D6A" w:rsidRDefault="00BF1D6A" w:rsidP="00BF1D6A">
      <w:pPr>
        <w:autoSpaceDE w:val="0"/>
        <w:autoSpaceDN w:val="0"/>
        <w:adjustRightInd w:val="0"/>
        <w:spacing w:after="0" w:line="240" w:lineRule="auto"/>
        <w:rPr>
          <w:rFonts w:ascii="Cambria-Bold" w:hAnsi="Cambria-Bold" w:cs="Cambria-Bold"/>
          <w:b/>
          <w:bCs/>
          <w:color w:val="403838"/>
          <w:sz w:val="24"/>
          <w:szCs w:val="24"/>
        </w:rPr>
      </w:pPr>
    </w:p>
    <w:p w14:paraId="6A181BF1" w14:textId="77777777" w:rsidR="00BF1D6A" w:rsidRPr="00BF1D6A" w:rsidRDefault="00BF1D6A" w:rsidP="00BF1D6A">
      <w:pPr>
        <w:autoSpaceDE w:val="0"/>
        <w:autoSpaceDN w:val="0"/>
        <w:adjustRightInd w:val="0"/>
        <w:spacing w:after="0" w:line="240" w:lineRule="auto"/>
        <w:rPr>
          <w:rFonts w:ascii="Cambria-Bold" w:hAnsi="Cambria-Bold" w:cs="Cambria-Bold"/>
          <w:b/>
          <w:bCs/>
          <w:color w:val="403838"/>
          <w:sz w:val="24"/>
          <w:szCs w:val="24"/>
        </w:rPr>
      </w:pPr>
      <w:r>
        <w:t>Luiz Fernando Puttow Southier</w:t>
      </w:r>
    </w:p>
    <w:p w14:paraId="39F4D992" w14:textId="77777777" w:rsidR="00BF1D6A" w:rsidRDefault="00BF1D6A" w:rsidP="00BF1D6A">
      <w:r>
        <w:t xml:space="preserve">Dennis </w:t>
      </w:r>
      <w:proofErr w:type="spellStart"/>
      <w:r>
        <w:t>Shasha</w:t>
      </w:r>
      <w:proofErr w:type="spellEnd"/>
    </w:p>
    <w:p w14:paraId="014B9AE6" w14:textId="77777777" w:rsidR="00ED0E3C" w:rsidRPr="00ED0E3C" w:rsidRDefault="004804B2" w:rsidP="00113644">
      <w:pPr>
        <w:pStyle w:val="Heading1"/>
        <w:spacing w:after="240"/>
        <w:jc w:val="both"/>
      </w:pPr>
      <w:r w:rsidRPr="004804B2">
        <w:t>Description of the problem</w:t>
      </w:r>
    </w:p>
    <w:p w14:paraId="4C820966" w14:textId="77777777" w:rsidR="00027061" w:rsidRDefault="004804B2" w:rsidP="00113644">
      <w:pPr>
        <w:spacing w:after="240"/>
        <w:jc w:val="both"/>
      </w:pPr>
      <w:r>
        <w:t xml:space="preserve">We describe the project and implementation of a diet web application </w:t>
      </w:r>
      <w:r w:rsidR="002B3980">
        <w:t>that</w:t>
      </w:r>
      <w:r>
        <w:t xml:space="preserve"> has two main features. </w:t>
      </w:r>
    </w:p>
    <w:p w14:paraId="33AF6F77" w14:textId="77777777" w:rsidR="00027061" w:rsidRDefault="004804B2" w:rsidP="00113644">
      <w:pPr>
        <w:spacing w:after="240"/>
        <w:jc w:val="both"/>
      </w:pPr>
      <w:r>
        <w:t xml:space="preserve">First, the user can input some demographic information (like weight, height and age) and the web application, based on this information, will generate recommended ranges of intake for each different nutrient that can satisfied the user daily </w:t>
      </w:r>
      <w:r w:rsidR="009F118D">
        <w:t xml:space="preserve">nutritional </w:t>
      </w:r>
      <w:r>
        <w:t xml:space="preserve">needs. </w:t>
      </w:r>
    </w:p>
    <w:p w14:paraId="6C53EC43" w14:textId="77777777" w:rsidR="004804B2" w:rsidRDefault="004804B2" w:rsidP="00113644">
      <w:pPr>
        <w:spacing w:after="240"/>
        <w:jc w:val="both"/>
      </w:pPr>
      <w:r>
        <w:t>Second, the user can classify the database</w:t>
      </w:r>
      <w:r w:rsidR="00823AF1">
        <w:t>’s</w:t>
      </w:r>
      <w:r>
        <w:t xml:space="preserve"> food</w:t>
      </w:r>
      <w:r w:rsidR="00823AF1">
        <w:t>s</w:t>
      </w:r>
      <w:r>
        <w:t xml:space="preserve"> in three categories</w:t>
      </w:r>
      <w:r w:rsidR="00823AF1">
        <w:t>, the foods that he/she likes, the food</w:t>
      </w:r>
      <w:r w:rsidR="002A5DA3">
        <w:t>s</w:t>
      </w:r>
      <w:r w:rsidR="00823AF1">
        <w:t xml:space="preserve"> that he/she dislikes and the </w:t>
      </w:r>
      <w:r w:rsidR="002A5DA3">
        <w:t xml:space="preserve">foods that he/she </w:t>
      </w:r>
      <w:r w:rsidR="00ED0E3C">
        <w:t>does not</w:t>
      </w:r>
      <w:r w:rsidR="002A5DA3">
        <w:t xml:space="preserve"> like and </w:t>
      </w:r>
      <w:r w:rsidR="00ED0E3C">
        <w:t>does not</w:t>
      </w:r>
      <w:r w:rsidR="002A5DA3">
        <w:t xml:space="preserve"> dislike. Based on </w:t>
      </w:r>
      <w:r w:rsidR="00ED0E3C">
        <w:t>the</w:t>
      </w:r>
      <w:r w:rsidR="002A5DA3">
        <w:t xml:space="preserve"> food likability the web application will </w:t>
      </w:r>
      <w:r w:rsidR="00327053">
        <w:t xml:space="preserve">use linear </w:t>
      </w:r>
      <w:r w:rsidR="00465F49">
        <w:t>programming to</w:t>
      </w:r>
      <w:r w:rsidR="002A5DA3">
        <w:t xml:space="preserve"> generate a meal plan that satisfies the user daily nutritional needs prioritizing the foods that he/she likes.</w:t>
      </w:r>
    </w:p>
    <w:p w14:paraId="6A9BC3D8" w14:textId="77777777" w:rsidR="00113644" w:rsidRPr="004804B2" w:rsidRDefault="00113644" w:rsidP="00113644">
      <w:pPr>
        <w:spacing w:after="240"/>
        <w:jc w:val="both"/>
      </w:pPr>
    </w:p>
    <w:p w14:paraId="74B518E5" w14:textId="77777777" w:rsidR="00ED0E3C" w:rsidRPr="00ED0E3C" w:rsidRDefault="005A1F9F" w:rsidP="00113644">
      <w:pPr>
        <w:pStyle w:val="Heading1"/>
        <w:spacing w:after="240"/>
        <w:jc w:val="both"/>
      </w:pPr>
      <w:r>
        <w:t>Description of the data</w:t>
      </w:r>
    </w:p>
    <w:p w14:paraId="62890AD1" w14:textId="77777777" w:rsidR="00A75967" w:rsidRPr="00A75967" w:rsidRDefault="00A75967" w:rsidP="00113644">
      <w:pPr>
        <w:pStyle w:val="Heading2"/>
        <w:spacing w:after="240"/>
      </w:pPr>
      <w:r>
        <w:t>Data source</w:t>
      </w:r>
    </w:p>
    <w:p w14:paraId="3E70D70E" w14:textId="77777777" w:rsidR="004804B2" w:rsidRDefault="00072B48" w:rsidP="00113644">
      <w:pPr>
        <w:spacing w:after="240"/>
        <w:jc w:val="both"/>
      </w:pPr>
      <w:r>
        <w:t xml:space="preserve">The data used to create the food database is the data provided by the Agricultural Research Service of the United States Department of Agriculture. The data consist in a </w:t>
      </w:r>
      <w:proofErr w:type="spellStart"/>
      <w:r>
        <w:t>slq</w:t>
      </w:r>
      <w:proofErr w:type="spellEnd"/>
      <w:r>
        <w:t xml:space="preserve"> file with description of </w:t>
      </w:r>
      <w:r w:rsidRPr="00072B48">
        <w:t>8,618</w:t>
      </w:r>
      <w:r>
        <w:t xml:space="preserve"> different foods arranged in </w:t>
      </w:r>
      <w:r w:rsidR="003B3AF3">
        <w:t xml:space="preserve">26 different food groups. Each food entry has specified the amount of </w:t>
      </w:r>
      <w:r w:rsidR="00206667">
        <w:t>each one of the 150 different nutrients in the database.</w:t>
      </w:r>
      <w:r w:rsidR="00ED6BC1">
        <w:t xml:space="preserve"> </w:t>
      </w:r>
      <w:r w:rsidR="005C3F2C">
        <w:t xml:space="preserve">The data can be accessed online </w:t>
      </w:r>
      <w:r w:rsidR="007702AE">
        <w:t>[1]</w:t>
      </w:r>
      <w:r w:rsidR="005C3F2C">
        <w:t xml:space="preserve"> </w:t>
      </w:r>
      <w:r w:rsidR="00E66369">
        <w:t>as well as</w:t>
      </w:r>
      <w:r w:rsidR="005C3F2C">
        <w:t xml:space="preserve"> the documentation describing </w:t>
      </w:r>
      <w:r w:rsidR="005E7C67">
        <w:t xml:space="preserve">the tables and theirs relations </w:t>
      </w:r>
      <w:r w:rsidR="007702AE">
        <w:t xml:space="preserve">[2]. </w:t>
      </w:r>
    </w:p>
    <w:p w14:paraId="09F719D8" w14:textId="77777777" w:rsidR="00F50C67" w:rsidRDefault="00F50C67" w:rsidP="00113644">
      <w:pPr>
        <w:pStyle w:val="Heading2"/>
        <w:spacing w:after="240"/>
      </w:pPr>
      <w:r>
        <w:t>Database used</w:t>
      </w:r>
    </w:p>
    <w:p w14:paraId="67A71A34" w14:textId="77777777" w:rsidR="00D44196" w:rsidRDefault="00F50C67" w:rsidP="00113644">
      <w:pPr>
        <w:spacing w:after="240"/>
        <w:jc w:val="both"/>
      </w:pPr>
      <w:r>
        <w:t xml:space="preserve">The data obtained from USDA was used to create the database </w:t>
      </w:r>
      <w:r w:rsidR="00ED6BC1">
        <w:t>for</w:t>
      </w:r>
      <w:r>
        <w:t xml:space="preserve"> the web application. The </w:t>
      </w:r>
      <w:r w:rsidR="00ED6BC1">
        <w:t xml:space="preserve">information used is the </w:t>
      </w:r>
      <w:r w:rsidR="00ED6BC1" w:rsidRPr="00072B48">
        <w:t>8,618</w:t>
      </w:r>
      <w:r w:rsidR="00ED6BC1">
        <w:t xml:space="preserve"> different foods arranged in the 26 different food groups and the amount of 5 basic nutrients that each of these foods contain.</w:t>
      </w:r>
      <w:r w:rsidR="008E24B7">
        <w:t xml:space="preserve"> </w:t>
      </w:r>
    </w:p>
    <w:p w14:paraId="10A53993" w14:textId="77777777" w:rsidR="00D44196" w:rsidRDefault="007B5FDE" w:rsidP="00113644">
      <w:pPr>
        <w:keepNext/>
        <w:spacing w:after="240"/>
        <w:jc w:val="both"/>
      </w:pPr>
      <w:r>
        <w:rPr>
          <w:noProof/>
          <w:lang w:val="pt-BR" w:eastAsia="pt-BR"/>
        </w:rPr>
        <w:lastRenderedPageBreak/>
        <w:drawing>
          <wp:inline distT="0" distB="0" distL="0" distR="0" wp14:anchorId="6AFC221A" wp14:editId="65B53F1F">
            <wp:extent cx="5934075" cy="4133850"/>
            <wp:effectExtent l="0" t="0" r="9525" b="0"/>
            <wp:docPr id="2" name="Picture 2" descr="C:\Users\Luiz\Downloads\Untitled 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z\Downloads\Untitled Diagr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4133850"/>
                    </a:xfrm>
                    <a:prstGeom prst="rect">
                      <a:avLst/>
                    </a:prstGeom>
                    <a:noFill/>
                    <a:ln>
                      <a:noFill/>
                    </a:ln>
                  </pic:spPr>
                </pic:pic>
              </a:graphicData>
            </a:graphic>
          </wp:inline>
        </w:drawing>
      </w:r>
    </w:p>
    <w:p w14:paraId="2D9E7978" w14:textId="77777777" w:rsidR="00F50C67" w:rsidRDefault="00D44196" w:rsidP="00113644">
      <w:pPr>
        <w:pStyle w:val="Caption"/>
        <w:spacing w:after="240"/>
        <w:jc w:val="both"/>
      </w:pPr>
      <w:r>
        <w:t xml:space="preserve">Figure </w:t>
      </w:r>
      <w:fldSimple w:instr=" SEQ Figure \* ARABIC ">
        <w:r>
          <w:rPr>
            <w:noProof/>
          </w:rPr>
          <w:t>1</w:t>
        </w:r>
      </w:fldSimple>
      <w:r>
        <w:t xml:space="preserve"> - Database Schema</w:t>
      </w:r>
    </w:p>
    <w:tbl>
      <w:tblPr>
        <w:tblStyle w:val="GridTable4-Accent31"/>
        <w:tblW w:w="0" w:type="auto"/>
        <w:tblLook w:val="04A0" w:firstRow="1" w:lastRow="0" w:firstColumn="1" w:lastColumn="0" w:noHBand="0" w:noVBand="1"/>
      </w:tblPr>
      <w:tblGrid>
        <w:gridCol w:w="1907"/>
        <w:gridCol w:w="7443"/>
      </w:tblGrid>
      <w:tr w:rsidR="00236D2A" w14:paraId="2E34B3A6" w14:textId="77777777" w:rsidTr="00236D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7" w:type="dxa"/>
          </w:tcPr>
          <w:p w14:paraId="31A1F59D" w14:textId="77777777" w:rsidR="00236D2A" w:rsidRDefault="00236D2A" w:rsidP="00967499">
            <w:pPr>
              <w:spacing w:after="240"/>
            </w:pPr>
            <w:r>
              <w:t>Table</w:t>
            </w:r>
          </w:p>
        </w:tc>
        <w:tc>
          <w:tcPr>
            <w:tcW w:w="7443" w:type="dxa"/>
          </w:tcPr>
          <w:p w14:paraId="2D5843FB" w14:textId="77777777" w:rsidR="00236D2A" w:rsidRDefault="00236D2A" w:rsidP="00967499">
            <w:pPr>
              <w:spacing w:after="240"/>
              <w:cnfStyle w:val="100000000000" w:firstRow="1" w:lastRow="0" w:firstColumn="0" w:lastColumn="0" w:oddVBand="0" w:evenVBand="0" w:oddHBand="0" w:evenHBand="0" w:firstRowFirstColumn="0" w:firstRowLastColumn="0" w:lastRowFirstColumn="0" w:lastRowLastColumn="0"/>
            </w:pPr>
            <w:r>
              <w:t>Structure</w:t>
            </w:r>
          </w:p>
        </w:tc>
      </w:tr>
      <w:tr w:rsidR="00236D2A" w14:paraId="0C2DAA59" w14:textId="77777777" w:rsidTr="00236D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7" w:type="dxa"/>
          </w:tcPr>
          <w:p w14:paraId="36DCBB60" w14:textId="77777777" w:rsidR="00236D2A" w:rsidRDefault="00236D2A" w:rsidP="00967499">
            <w:pPr>
              <w:spacing w:after="240"/>
            </w:pPr>
            <w:r>
              <w:t>user</w:t>
            </w:r>
          </w:p>
        </w:tc>
        <w:tc>
          <w:tcPr>
            <w:tcW w:w="7443" w:type="dxa"/>
          </w:tcPr>
          <w:p w14:paraId="4D0D2412" w14:textId="77777777" w:rsidR="00236D2A" w:rsidRDefault="00236D2A" w:rsidP="00967499">
            <w:pPr>
              <w:spacing w:after="240"/>
              <w:cnfStyle w:val="000000100000" w:firstRow="0" w:lastRow="0" w:firstColumn="0" w:lastColumn="0" w:oddVBand="0" w:evenVBand="0" w:oddHBand="1" w:evenHBand="0" w:firstRowFirstColumn="0" w:firstRowLastColumn="0" w:lastRowFirstColumn="0" w:lastRowLastColumn="0"/>
            </w:pPr>
            <w:r>
              <w:t xml:space="preserve">username - </w:t>
            </w:r>
            <w:proofErr w:type="spellStart"/>
            <w:r w:rsidRPr="00E745FD">
              <w:t>varchar</w:t>
            </w:r>
            <w:proofErr w:type="spellEnd"/>
            <w:r w:rsidRPr="00E745FD">
              <w:t>(30)</w:t>
            </w:r>
            <w:r>
              <w:br/>
              <w:t xml:space="preserve">password - </w:t>
            </w:r>
            <w:proofErr w:type="spellStart"/>
            <w:r>
              <w:t>vachar</w:t>
            </w:r>
            <w:proofErr w:type="spellEnd"/>
            <w:r>
              <w:t>(30)</w:t>
            </w:r>
            <w:r>
              <w:br/>
            </w:r>
            <w:proofErr w:type="spellStart"/>
            <w:r>
              <w:t>firstName</w:t>
            </w:r>
            <w:proofErr w:type="spellEnd"/>
            <w:r>
              <w:t xml:space="preserve"> - </w:t>
            </w:r>
            <w:proofErr w:type="spellStart"/>
            <w:r>
              <w:t>varchar</w:t>
            </w:r>
            <w:proofErr w:type="spellEnd"/>
            <w:r>
              <w:t>(60)</w:t>
            </w:r>
            <w:r>
              <w:br/>
            </w:r>
            <w:proofErr w:type="spellStart"/>
            <w:r>
              <w:t>lastName</w:t>
            </w:r>
            <w:proofErr w:type="spellEnd"/>
            <w:r>
              <w:t xml:space="preserve"> - </w:t>
            </w:r>
            <w:proofErr w:type="spellStart"/>
            <w:r>
              <w:t>varchar</w:t>
            </w:r>
            <w:proofErr w:type="spellEnd"/>
            <w:r>
              <w:t>(60)</w:t>
            </w:r>
            <w:r>
              <w:br/>
              <w:t xml:space="preserve">email - </w:t>
            </w:r>
            <w:proofErr w:type="spellStart"/>
            <w:r>
              <w:t>varchar</w:t>
            </w:r>
            <w:proofErr w:type="spellEnd"/>
            <w:r>
              <w:t>(120)</w:t>
            </w:r>
            <w:r>
              <w:br/>
            </w:r>
            <w:proofErr w:type="spellStart"/>
            <w:r>
              <w:t>dateOfBirth</w:t>
            </w:r>
            <w:proofErr w:type="spellEnd"/>
            <w:r>
              <w:t xml:space="preserve"> - date</w:t>
            </w:r>
            <w:r>
              <w:br/>
            </w:r>
            <w:proofErr w:type="spellStart"/>
            <w:r>
              <w:t>dateOfRegister</w:t>
            </w:r>
            <w:proofErr w:type="spellEnd"/>
            <w:r>
              <w:t xml:space="preserve"> - date</w:t>
            </w:r>
            <w:r>
              <w:br/>
              <w:t xml:space="preserve">gender - </w:t>
            </w:r>
            <w:proofErr w:type="spellStart"/>
            <w:r>
              <w:t>varchar</w:t>
            </w:r>
            <w:proofErr w:type="spellEnd"/>
            <w:r>
              <w:t>(10)</w:t>
            </w:r>
            <w:r>
              <w:br/>
              <w:t>height - double</w:t>
            </w:r>
            <w:r>
              <w:br/>
              <w:t>weight - double</w:t>
            </w:r>
            <w:r>
              <w:br/>
            </w:r>
            <w:proofErr w:type="spellStart"/>
            <w:r>
              <w:t>exerciseLevel</w:t>
            </w:r>
            <w:proofErr w:type="spellEnd"/>
            <w:r>
              <w:t xml:space="preserve"> - </w:t>
            </w:r>
            <w:proofErr w:type="spellStart"/>
            <w:r>
              <w:t>varchar</w:t>
            </w:r>
            <w:proofErr w:type="spellEnd"/>
            <w:r>
              <w:t>(50)</w:t>
            </w:r>
            <w:r>
              <w:br/>
              <w:t xml:space="preserve">age - </w:t>
            </w:r>
            <w:proofErr w:type="spellStart"/>
            <w:r>
              <w:t>int</w:t>
            </w:r>
            <w:proofErr w:type="spellEnd"/>
            <w:r>
              <w:t>(11)</w:t>
            </w:r>
            <w:r>
              <w:br/>
            </w:r>
            <w:r>
              <w:br/>
            </w:r>
            <w:r w:rsidRPr="008E636B">
              <w:rPr>
                <w:i/>
              </w:rPr>
              <w:t>User account information (username, password, first name, last name, email, date of register) and demographic information (date of birth, gender, height, weight, exercise level, age)</w:t>
            </w:r>
          </w:p>
        </w:tc>
      </w:tr>
      <w:tr w:rsidR="00236D2A" w14:paraId="2AF5D077" w14:textId="77777777" w:rsidTr="00236D2A">
        <w:tc>
          <w:tcPr>
            <w:cnfStyle w:val="001000000000" w:firstRow="0" w:lastRow="0" w:firstColumn="1" w:lastColumn="0" w:oddVBand="0" w:evenVBand="0" w:oddHBand="0" w:evenHBand="0" w:firstRowFirstColumn="0" w:firstRowLastColumn="0" w:lastRowFirstColumn="0" w:lastRowLastColumn="0"/>
            <w:tcW w:w="1907" w:type="dxa"/>
          </w:tcPr>
          <w:p w14:paraId="4EECC9B6" w14:textId="77777777" w:rsidR="00236D2A" w:rsidRDefault="00236D2A" w:rsidP="00967499">
            <w:pPr>
              <w:spacing w:after="240"/>
            </w:pPr>
            <w:proofErr w:type="spellStart"/>
            <w:r>
              <w:t>fd_group</w:t>
            </w:r>
            <w:proofErr w:type="spellEnd"/>
          </w:p>
        </w:tc>
        <w:tc>
          <w:tcPr>
            <w:tcW w:w="7443" w:type="dxa"/>
          </w:tcPr>
          <w:p w14:paraId="6D03197D" w14:textId="77777777" w:rsidR="00236D2A" w:rsidRDefault="00236D2A" w:rsidP="00967499">
            <w:pPr>
              <w:spacing w:after="240"/>
              <w:cnfStyle w:val="000000000000" w:firstRow="0" w:lastRow="0" w:firstColumn="0" w:lastColumn="0" w:oddVBand="0" w:evenVBand="0" w:oddHBand="0" w:evenHBand="0" w:firstRowFirstColumn="0" w:firstRowLastColumn="0" w:lastRowFirstColumn="0" w:lastRowLastColumn="0"/>
            </w:pPr>
            <w:proofErr w:type="spellStart"/>
            <w:r w:rsidRPr="00B80611">
              <w:t>FdGrp_CD</w:t>
            </w:r>
            <w:proofErr w:type="spellEnd"/>
            <w:r>
              <w:t xml:space="preserve"> - </w:t>
            </w:r>
            <w:proofErr w:type="spellStart"/>
            <w:r>
              <w:t>varchar</w:t>
            </w:r>
            <w:proofErr w:type="spellEnd"/>
            <w:r>
              <w:t>(4</w:t>
            </w:r>
            <w:r w:rsidRPr="00E745FD">
              <w:t>)</w:t>
            </w:r>
            <w:r>
              <w:br/>
            </w:r>
            <w:proofErr w:type="spellStart"/>
            <w:r w:rsidRPr="00B80611">
              <w:t>FdGrp_Desc</w:t>
            </w:r>
            <w:proofErr w:type="spellEnd"/>
            <w:r>
              <w:t xml:space="preserve"> - </w:t>
            </w:r>
            <w:proofErr w:type="spellStart"/>
            <w:r>
              <w:t>vachar</w:t>
            </w:r>
            <w:proofErr w:type="spellEnd"/>
            <w:r>
              <w:t>(60)</w:t>
            </w:r>
            <w:r>
              <w:br/>
            </w:r>
            <w:r>
              <w:lastRenderedPageBreak/>
              <w:br/>
            </w:r>
            <w:r w:rsidRPr="00B80611">
              <w:rPr>
                <w:i/>
              </w:rPr>
              <w:t xml:space="preserve">Food group information (group code and group description) </w:t>
            </w:r>
          </w:p>
        </w:tc>
      </w:tr>
      <w:tr w:rsidR="00236D2A" w14:paraId="6D09C026" w14:textId="77777777" w:rsidTr="00236D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7" w:type="dxa"/>
          </w:tcPr>
          <w:p w14:paraId="334B290B" w14:textId="77777777" w:rsidR="00236D2A" w:rsidRDefault="00236D2A" w:rsidP="00967499">
            <w:pPr>
              <w:spacing w:after="240"/>
            </w:pPr>
            <w:proofErr w:type="spellStart"/>
            <w:r>
              <w:lastRenderedPageBreak/>
              <w:t>nutr_def</w:t>
            </w:r>
            <w:proofErr w:type="spellEnd"/>
          </w:p>
        </w:tc>
        <w:tc>
          <w:tcPr>
            <w:tcW w:w="7443" w:type="dxa"/>
          </w:tcPr>
          <w:p w14:paraId="65724D3B" w14:textId="77777777" w:rsidR="00236D2A" w:rsidRDefault="00236D2A" w:rsidP="00967499">
            <w:pPr>
              <w:spacing w:after="240"/>
              <w:cnfStyle w:val="000000100000" w:firstRow="0" w:lastRow="0" w:firstColumn="0" w:lastColumn="0" w:oddVBand="0" w:evenVBand="0" w:oddHBand="1" w:evenHBand="0" w:firstRowFirstColumn="0" w:firstRowLastColumn="0" w:lastRowFirstColumn="0" w:lastRowLastColumn="0"/>
            </w:pPr>
            <w:proofErr w:type="spellStart"/>
            <w:r w:rsidRPr="00E55EB9">
              <w:t>Nutr_No</w:t>
            </w:r>
            <w:proofErr w:type="spellEnd"/>
            <w:r>
              <w:t xml:space="preserve"> - </w:t>
            </w:r>
            <w:proofErr w:type="spellStart"/>
            <w:r>
              <w:t>varchar</w:t>
            </w:r>
            <w:proofErr w:type="spellEnd"/>
            <w:r>
              <w:t>(3)</w:t>
            </w:r>
            <w:r>
              <w:br/>
              <w:t xml:space="preserve">Units - </w:t>
            </w:r>
            <w:proofErr w:type="spellStart"/>
            <w:r>
              <w:t>varchar</w:t>
            </w:r>
            <w:proofErr w:type="spellEnd"/>
            <w:r>
              <w:t>(7)</w:t>
            </w:r>
            <w:r>
              <w:br/>
            </w:r>
            <w:proofErr w:type="spellStart"/>
            <w:r>
              <w:t>NutrDesc</w:t>
            </w:r>
            <w:proofErr w:type="spellEnd"/>
            <w:r>
              <w:t xml:space="preserve"> - </w:t>
            </w:r>
            <w:proofErr w:type="spellStart"/>
            <w:r>
              <w:t>varchar</w:t>
            </w:r>
            <w:proofErr w:type="spellEnd"/>
            <w:r>
              <w:t>(60)</w:t>
            </w:r>
            <w:r>
              <w:br/>
            </w:r>
            <w:r>
              <w:br/>
            </w:r>
            <w:r w:rsidRPr="00E55EB9">
              <w:rPr>
                <w:i/>
              </w:rPr>
              <w:t>Nutrients information (nutrient number, unit and description)</w:t>
            </w:r>
          </w:p>
        </w:tc>
      </w:tr>
      <w:tr w:rsidR="00236D2A" w14:paraId="672779EA" w14:textId="77777777" w:rsidTr="00236D2A">
        <w:tc>
          <w:tcPr>
            <w:cnfStyle w:val="001000000000" w:firstRow="0" w:lastRow="0" w:firstColumn="1" w:lastColumn="0" w:oddVBand="0" w:evenVBand="0" w:oddHBand="0" w:evenHBand="0" w:firstRowFirstColumn="0" w:firstRowLastColumn="0" w:lastRowFirstColumn="0" w:lastRowLastColumn="0"/>
            <w:tcW w:w="1907" w:type="dxa"/>
          </w:tcPr>
          <w:p w14:paraId="2A1D6B57" w14:textId="77777777" w:rsidR="00236D2A" w:rsidRDefault="00236D2A" w:rsidP="00967499">
            <w:pPr>
              <w:spacing w:after="240"/>
            </w:pPr>
            <w:proofErr w:type="spellStart"/>
            <w:r>
              <w:t>food_des</w:t>
            </w:r>
            <w:proofErr w:type="spellEnd"/>
          </w:p>
        </w:tc>
        <w:tc>
          <w:tcPr>
            <w:tcW w:w="7443" w:type="dxa"/>
          </w:tcPr>
          <w:p w14:paraId="45ABB40F" w14:textId="77777777" w:rsidR="00236D2A" w:rsidRDefault="00236D2A" w:rsidP="00967499">
            <w:pPr>
              <w:spacing w:after="240"/>
              <w:cnfStyle w:val="000000000000" w:firstRow="0" w:lastRow="0" w:firstColumn="0" w:lastColumn="0" w:oddVBand="0" w:evenVBand="0" w:oddHBand="0" w:evenHBand="0" w:firstRowFirstColumn="0" w:firstRowLastColumn="0" w:lastRowFirstColumn="0" w:lastRowLastColumn="0"/>
            </w:pPr>
            <w:proofErr w:type="spellStart"/>
            <w:r>
              <w:t>NDB_No</w:t>
            </w:r>
            <w:proofErr w:type="spellEnd"/>
            <w:r>
              <w:t xml:space="preserve"> - </w:t>
            </w:r>
            <w:proofErr w:type="spellStart"/>
            <w:r>
              <w:t>int</w:t>
            </w:r>
            <w:proofErr w:type="spellEnd"/>
            <w:r>
              <w:t>(5)</w:t>
            </w:r>
            <w:r>
              <w:br/>
            </w:r>
            <w:proofErr w:type="spellStart"/>
            <w:r>
              <w:t>FdGrp_Cd</w:t>
            </w:r>
            <w:proofErr w:type="spellEnd"/>
            <w:r>
              <w:t xml:space="preserve"> - </w:t>
            </w:r>
            <w:proofErr w:type="spellStart"/>
            <w:r>
              <w:t>varchar</w:t>
            </w:r>
            <w:proofErr w:type="spellEnd"/>
            <w:r>
              <w:t>(4)</w:t>
            </w:r>
            <w:r>
              <w:br/>
            </w:r>
            <w:proofErr w:type="spellStart"/>
            <w:r>
              <w:t>Long_Desc</w:t>
            </w:r>
            <w:proofErr w:type="spellEnd"/>
            <w:r>
              <w:t xml:space="preserve"> - </w:t>
            </w:r>
            <w:proofErr w:type="spellStart"/>
            <w:r>
              <w:t>varchar</w:t>
            </w:r>
            <w:proofErr w:type="spellEnd"/>
            <w:r>
              <w:t>(200)</w:t>
            </w:r>
            <w:r>
              <w:br/>
              <w:t>203 - double</w:t>
            </w:r>
            <w:r>
              <w:br/>
              <w:t>204 - double</w:t>
            </w:r>
            <w:r>
              <w:br/>
              <w:t>205 - double</w:t>
            </w:r>
            <w:r>
              <w:br/>
              <w:t>255 - double</w:t>
            </w:r>
            <w:r>
              <w:br/>
              <w:t>291 - double</w:t>
            </w:r>
            <w:r>
              <w:br/>
            </w:r>
            <w:r>
              <w:br/>
            </w:r>
            <w:r w:rsidRPr="00D363BF">
              <w:rPr>
                <w:i/>
              </w:rPr>
              <w:t>Food information (food group, description, amount of protein, amount of fat</w:t>
            </w:r>
            <w:r>
              <w:rPr>
                <w:i/>
              </w:rPr>
              <w:t xml:space="preserve">, </w:t>
            </w:r>
            <w:r w:rsidRPr="00D363BF">
              <w:rPr>
                <w:i/>
              </w:rPr>
              <w:t>amount of carbohydrate, a</w:t>
            </w:r>
            <w:r>
              <w:rPr>
                <w:i/>
              </w:rPr>
              <w:t>mount of water, amount of fiber</w:t>
            </w:r>
            <w:r w:rsidRPr="00D363BF">
              <w:rPr>
                <w:i/>
              </w:rPr>
              <w:t>)</w:t>
            </w:r>
          </w:p>
        </w:tc>
      </w:tr>
      <w:tr w:rsidR="00236D2A" w14:paraId="5B6864EB" w14:textId="77777777" w:rsidTr="00236D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7" w:type="dxa"/>
          </w:tcPr>
          <w:p w14:paraId="707CF75F" w14:textId="77777777" w:rsidR="00236D2A" w:rsidRDefault="00236D2A" w:rsidP="00967499">
            <w:pPr>
              <w:spacing w:after="240"/>
            </w:pPr>
            <w:proofErr w:type="spellStart"/>
            <w:r>
              <w:t>adm</w:t>
            </w:r>
            <w:proofErr w:type="spellEnd"/>
          </w:p>
        </w:tc>
        <w:tc>
          <w:tcPr>
            <w:tcW w:w="7443" w:type="dxa"/>
          </w:tcPr>
          <w:p w14:paraId="052AF0E6" w14:textId="77777777" w:rsidR="00236D2A" w:rsidRDefault="00236D2A" w:rsidP="00967499">
            <w:pPr>
              <w:spacing w:after="240"/>
              <w:cnfStyle w:val="000000100000" w:firstRow="0" w:lastRow="0" w:firstColumn="0" w:lastColumn="0" w:oddVBand="0" w:evenVBand="0" w:oddHBand="1" w:evenHBand="0" w:firstRowFirstColumn="0" w:firstRowLastColumn="0" w:lastRowFirstColumn="0" w:lastRowLastColumn="0"/>
            </w:pPr>
            <w:r>
              <w:t xml:space="preserve">username - </w:t>
            </w:r>
            <w:proofErr w:type="spellStart"/>
            <w:r w:rsidRPr="00E745FD">
              <w:t>varchar</w:t>
            </w:r>
            <w:proofErr w:type="spellEnd"/>
            <w:r w:rsidRPr="00E745FD">
              <w:t>(30)</w:t>
            </w:r>
            <w:r>
              <w:br/>
              <w:t xml:space="preserve">password - </w:t>
            </w:r>
            <w:proofErr w:type="spellStart"/>
            <w:r>
              <w:t>vachar</w:t>
            </w:r>
            <w:proofErr w:type="spellEnd"/>
            <w:r>
              <w:t>(30)</w:t>
            </w:r>
            <w:r>
              <w:br/>
            </w:r>
            <w:proofErr w:type="spellStart"/>
            <w:r>
              <w:t>firstName</w:t>
            </w:r>
            <w:proofErr w:type="spellEnd"/>
            <w:r>
              <w:t xml:space="preserve"> - </w:t>
            </w:r>
            <w:proofErr w:type="spellStart"/>
            <w:r>
              <w:t>varchar</w:t>
            </w:r>
            <w:proofErr w:type="spellEnd"/>
            <w:r>
              <w:t>(60)</w:t>
            </w:r>
            <w:r>
              <w:br/>
            </w:r>
            <w:proofErr w:type="spellStart"/>
            <w:r>
              <w:t>lastName</w:t>
            </w:r>
            <w:proofErr w:type="spellEnd"/>
            <w:r>
              <w:t xml:space="preserve"> - </w:t>
            </w:r>
            <w:proofErr w:type="spellStart"/>
            <w:r>
              <w:t>varchar</w:t>
            </w:r>
            <w:proofErr w:type="spellEnd"/>
            <w:r>
              <w:t>(60)</w:t>
            </w:r>
            <w:r>
              <w:br/>
              <w:t xml:space="preserve">email - </w:t>
            </w:r>
            <w:proofErr w:type="spellStart"/>
            <w:r>
              <w:t>varchar</w:t>
            </w:r>
            <w:proofErr w:type="spellEnd"/>
            <w:r>
              <w:t>(120)</w:t>
            </w:r>
            <w:r>
              <w:br/>
            </w:r>
            <w:proofErr w:type="spellStart"/>
            <w:r>
              <w:t>dateOfRegister</w:t>
            </w:r>
            <w:proofErr w:type="spellEnd"/>
            <w:r>
              <w:t xml:space="preserve"> - date</w:t>
            </w:r>
            <w:r>
              <w:br/>
            </w:r>
            <w:r>
              <w:br/>
            </w:r>
            <w:r w:rsidRPr="008E636B">
              <w:rPr>
                <w:i/>
              </w:rPr>
              <w:t>Administrator information (</w:t>
            </w:r>
            <w:proofErr w:type="spellStart"/>
            <w:r w:rsidRPr="008E636B">
              <w:rPr>
                <w:i/>
              </w:rPr>
              <w:t>adm</w:t>
            </w:r>
            <w:proofErr w:type="spellEnd"/>
            <w:r>
              <w:rPr>
                <w:i/>
              </w:rPr>
              <w:t xml:space="preserve"> username</w:t>
            </w:r>
            <w:r w:rsidRPr="008E636B">
              <w:rPr>
                <w:i/>
              </w:rPr>
              <w:t>, password, first name, last name, email and date of register)</w:t>
            </w:r>
          </w:p>
        </w:tc>
      </w:tr>
      <w:tr w:rsidR="00236D2A" w14:paraId="41469D86" w14:textId="77777777" w:rsidTr="00236D2A">
        <w:tc>
          <w:tcPr>
            <w:cnfStyle w:val="001000000000" w:firstRow="0" w:lastRow="0" w:firstColumn="1" w:lastColumn="0" w:oddVBand="0" w:evenVBand="0" w:oddHBand="0" w:evenHBand="0" w:firstRowFirstColumn="0" w:firstRowLastColumn="0" w:lastRowFirstColumn="0" w:lastRowLastColumn="0"/>
            <w:tcW w:w="1907" w:type="dxa"/>
          </w:tcPr>
          <w:p w14:paraId="4EF48282" w14:textId="77777777" w:rsidR="00236D2A" w:rsidRDefault="00236D2A" w:rsidP="00967499">
            <w:pPr>
              <w:spacing w:after="240"/>
            </w:pPr>
            <w:r>
              <w:t>likes</w:t>
            </w:r>
          </w:p>
        </w:tc>
        <w:tc>
          <w:tcPr>
            <w:tcW w:w="7443" w:type="dxa"/>
          </w:tcPr>
          <w:p w14:paraId="153F87BA" w14:textId="77777777" w:rsidR="00236D2A" w:rsidRDefault="00236D2A" w:rsidP="00967499">
            <w:pPr>
              <w:spacing w:after="240"/>
              <w:cnfStyle w:val="000000000000" w:firstRow="0" w:lastRow="0" w:firstColumn="0" w:lastColumn="0" w:oddVBand="0" w:evenVBand="0" w:oddHBand="0" w:evenHBand="0" w:firstRowFirstColumn="0" w:firstRowLastColumn="0" w:lastRowFirstColumn="0" w:lastRowLastColumn="0"/>
            </w:pPr>
            <w:r>
              <w:t xml:space="preserve">username - </w:t>
            </w:r>
            <w:proofErr w:type="spellStart"/>
            <w:r>
              <w:t>varchar</w:t>
            </w:r>
            <w:proofErr w:type="spellEnd"/>
            <w:r>
              <w:t>(30)</w:t>
            </w:r>
            <w:r>
              <w:br/>
            </w:r>
            <w:proofErr w:type="spellStart"/>
            <w:r>
              <w:t>NDB_No</w:t>
            </w:r>
            <w:proofErr w:type="spellEnd"/>
            <w:r>
              <w:t xml:space="preserve"> - </w:t>
            </w:r>
            <w:proofErr w:type="spellStart"/>
            <w:r>
              <w:t>varchar</w:t>
            </w:r>
            <w:proofErr w:type="spellEnd"/>
            <w:r>
              <w:t>(126)</w:t>
            </w:r>
            <w:r>
              <w:br/>
            </w:r>
            <w:proofErr w:type="spellStart"/>
            <w:r>
              <w:t>like_id</w:t>
            </w:r>
            <w:proofErr w:type="spellEnd"/>
            <w:r>
              <w:t xml:space="preserve"> - </w:t>
            </w:r>
            <w:proofErr w:type="spellStart"/>
            <w:r>
              <w:t>int</w:t>
            </w:r>
            <w:proofErr w:type="spellEnd"/>
            <w:r>
              <w:t>(11)</w:t>
            </w:r>
            <w:r>
              <w:br/>
            </w:r>
            <w:r>
              <w:br/>
            </w:r>
            <w:r w:rsidRPr="003419C7">
              <w:rPr>
                <w:i/>
              </w:rPr>
              <w:t>Like information (username, food liked, and like id)</w:t>
            </w:r>
          </w:p>
        </w:tc>
      </w:tr>
      <w:tr w:rsidR="00236D2A" w14:paraId="04D5806B" w14:textId="77777777" w:rsidTr="00236D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7" w:type="dxa"/>
          </w:tcPr>
          <w:p w14:paraId="4D15E4F0" w14:textId="77777777" w:rsidR="00236D2A" w:rsidRDefault="00236D2A" w:rsidP="00967499">
            <w:pPr>
              <w:spacing w:after="240"/>
            </w:pPr>
            <w:r>
              <w:t>dislikes</w:t>
            </w:r>
          </w:p>
        </w:tc>
        <w:tc>
          <w:tcPr>
            <w:tcW w:w="7443" w:type="dxa"/>
          </w:tcPr>
          <w:p w14:paraId="5BFC9B0F" w14:textId="77777777" w:rsidR="00236D2A" w:rsidRDefault="00236D2A" w:rsidP="00967499">
            <w:pPr>
              <w:spacing w:after="240"/>
              <w:cnfStyle w:val="000000100000" w:firstRow="0" w:lastRow="0" w:firstColumn="0" w:lastColumn="0" w:oddVBand="0" w:evenVBand="0" w:oddHBand="1" w:evenHBand="0" w:firstRowFirstColumn="0" w:firstRowLastColumn="0" w:lastRowFirstColumn="0" w:lastRowLastColumn="0"/>
            </w:pPr>
            <w:r>
              <w:t xml:space="preserve">username - </w:t>
            </w:r>
            <w:proofErr w:type="spellStart"/>
            <w:r>
              <w:t>varchar</w:t>
            </w:r>
            <w:proofErr w:type="spellEnd"/>
            <w:r>
              <w:t>(30)</w:t>
            </w:r>
            <w:r>
              <w:br/>
            </w:r>
            <w:proofErr w:type="spellStart"/>
            <w:r>
              <w:t>NDB_No</w:t>
            </w:r>
            <w:proofErr w:type="spellEnd"/>
            <w:r>
              <w:t xml:space="preserve"> - </w:t>
            </w:r>
            <w:proofErr w:type="spellStart"/>
            <w:r>
              <w:t>varchar</w:t>
            </w:r>
            <w:proofErr w:type="spellEnd"/>
            <w:r>
              <w:t>(126)</w:t>
            </w:r>
            <w:r>
              <w:br/>
            </w:r>
            <w:proofErr w:type="spellStart"/>
            <w:r>
              <w:t>dislike_id</w:t>
            </w:r>
            <w:proofErr w:type="spellEnd"/>
            <w:r>
              <w:t xml:space="preserve"> - </w:t>
            </w:r>
            <w:proofErr w:type="spellStart"/>
            <w:r>
              <w:t>int</w:t>
            </w:r>
            <w:proofErr w:type="spellEnd"/>
            <w:r>
              <w:t>(11)</w:t>
            </w:r>
            <w:r>
              <w:br/>
            </w:r>
            <w:r>
              <w:br/>
            </w:r>
            <w:r>
              <w:rPr>
                <w:i/>
              </w:rPr>
              <w:t>Disl</w:t>
            </w:r>
            <w:r w:rsidRPr="003419C7">
              <w:rPr>
                <w:i/>
              </w:rPr>
              <w:t xml:space="preserve">ike information (username, food </w:t>
            </w:r>
            <w:r>
              <w:rPr>
                <w:i/>
              </w:rPr>
              <w:t>dis</w:t>
            </w:r>
            <w:r w:rsidRPr="003419C7">
              <w:rPr>
                <w:i/>
              </w:rPr>
              <w:t xml:space="preserve">liked, and </w:t>
            </w:r>
            <w:r>
              <w:rPr>
                <w:i/>
              </w:rPr>
              <w:t>dis</w:t>
            </w:r>
            <w:r w:rsidRPr="003419C7">
              <w:rPr>
                <w:i/>
              </w:rPr>
              <w:t>like id)</w:t>
            </w:r>
          </w:p>
        </w:tc>
      </w:tr>
      <w:tr w:rsidR="00236D2A" w14:paraId="64131DED" w14:textId="77777777" w:rsidTr="00236D2A">
        <w:tc>
          <w:tcPr>
            <w:cnfStyle w:val="001000000000" w:firstRow="0" w:lastRow="0" w:firstColumn="1" w:lastColumn="0" w:oddVBand="0" w:evenVBand="0" w:oddHBand="0" w:evenHBand="0" w:firstRowFirstColumn="0" w:firstRowLastColumn="0" w:lastRowFirstColumn="0" w:lastRowLastColumn="0"/>
            <w:tcW w:w="1907" w:type="dxa"/>
          </w:tcPr>
          <w:p w14:paraId="0DAC46EA" w14:textId="77777777" w:rsidR="00236D2A" w:rsidRDefault="00236D2A" w:rsidP="00967499">
            <w:pPr>
              <w:spacing w:after="240"/>
            </w:pPr>
            <w:proofErr w:type="spellStart"/>
            <w:r>
              <w:t>meal_plan</w:t>
            </w:r>
            <w:proofErr w:type="spellEnd"/>
          </w:p>
        </w:tc>
        <w:tc>
          <w:tcPr>
            <w:tcW w:w="7443" w:type="dxa"/>
          </w:tcPr>
          <w:p w14:paraId="252941C5" w14:textId="77777777" w:rsidR="00236D2A" w:rsidRDefault="00236D2A" w:rsidP="00967499">
            <w:pPr>
              <w:spacing w:after="240"/>
              <w:cnfStyle w:val="000000000000" w:firstRow="0" w:lastRow="0" w:firstColumn="0" w:lastColumn="0" w:oddVBand="0" w:evenVBand="0" w:oddHBand="0" w:evenHBand="0" w:firstRowFirstColumn="0" w:firstRowLastColumn="0" w:lastRowFirstColumn="0" w:lastRowLastColumn="0"/>
            </w:pPr>
            <w:proofErr w:type="spellStart"/>
            <w:r>
              <w:t>mealPlanId</w:t>
            </w:r>
            <w:proofErr w:type="spellEnd"/>
            <w:r>
              <w:t xml:space="preserve"> - </w:t>
            </w:r>
            <w:proofErr w:type="spellStart"/>
            <w:r>
              <w:t>int</w:t>
            </w:r>
            <w:proofErr w:type="spellEnd"/>
            <w:r>
              <w:t>(11)</w:t>
            </w:r>
            <w:r>
              <w:br/>
              <w:t xml:space="preserve">username - </w:t>
            </w:r>
            <w:proofErr w:type="spellStart"/>
            <w:r>
              <w:t>varchar</w:t>
            </w:r>
            <w:proofErr w:type="spellEnd"/>
            <w:r>
              <w:t>(30)</w:t>
            </w:r>
            <w:r>
              <w:br/>
            </w:r>
            <w:proofErr w:type="spellStart"/>
            <w:r>
              <w:t>dateOfCreation</w:t>
            </w:r>
            <w:proofErr w:type="spellEnd"/>
            <w:r>
              <w:t xml:space="preserve"> - date</w:t>
            </w:r>
          </w:p>
          <w:p w14:paraId="3ACCF656" w14:textId="77777777" w:rsidR="00236D2A" w:rsidRPr="0034096F" w:rsidRDefault="00236D2A" w:rsidP="00967499">
            <w:pPr>
              <w:spacing w:after="240"/>
              <w:cnfStyle w:val="000000000000" w:firstRow="0" w:lastRow="0" w:firstColumn="0" w:lastColumn="0" w:oddVBand="0" w:evenVBand="0" w:oddHBand="0" w:evenHBand="0" w:firstRowFirstColumn="0" w:firstRowLastColumn="0" w:lastRowFirstColumn="0" w:lastRowLastColumn="0"/>
              <w:rPr>
                <w:i/>
              </w:rPr>
            </w:pPr>
            <w:r w:rsidRPr="0034096F">
              <w:rPr>
                <w:i/>
              </w:rPr>
              <w:t>Meal Plan main information(meal plan id, username, date of creation)</w:t>
            </w:r>
          </w:p>
        </w:tc>
      </w:tr>
      <w:tr w:rsidR="00236D2A" w14:paraId="035812B8" w14:textId="77777777" w:rsidTr="00236D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7" w:type="dxa"/>
          </w:tcPr>
          <w:p w14:paraId="4C700163" w14:textId="77777777" w:rsidR="00236D2A" w:rsidRDefault="00236D2A" w:rsidP="00967499">
            <w:pPr>
              <w:spacing w:after="240"/>
            </w:pPr>
            <w:proofErr w:type="spellStart"/>
            <w:r>
              <w:lastRenderedPageBreak/>
              <w:t>mealPlan_food</w:t>
            </w:r>
            <w:proofErr w:type="spellEnd"/>
          </w:p>
        </w:tc>
        <w:tc>
          <w:tcPr>
            <w:tcW w:w="7443" w:type="dxa"/>
          </w:tcPr>
          <w:p w14:paraId="7FF20934" w14:textId="77777777" w:rsidR="00236D2A" w:rsidRDefault="00236D2A" w:rsidP="00967499">
            <w:pPr>
              <w:spacing w:after="240"/>
              <w:cnfStyle w:val="000000100000" w:firstRow="0" w:lastRow="0" w:firstColumn="0" w:lastColumn="0" w:oddVBand="0" w:evenVBand="0" w:oddHBand="1" w:evenHBand="0" w:firstRowFirstColumn="0" w:firstRowLastColumn="0" w:lastRowFirstColumn="0" w:lastRowLastColumn="0"/>
            </w:pPr>
            <w:proofErr w:type="spellStart"/>
            <w:r>
              <w:t>mealPlanId</w:t>
            </w:r>
            <w:proofErr w:type="spellEnd"/>
            <w:r>
              <w:t xml:space="preserve"> - </w:t>
            </w:r>
            <w:proofErr w:type="spellStart"/>
            <w:r>
              <w:t>int</w:t>
            </w:r>
            <w:proofErr w:type="spellEnd"/>
            <w:r>
              <w:t>(11)</w:t>
            </w:r>
            <w:r>
              <w:br/>
            </w:r>
            <w:proofErr w:type="spellStart"/>
            <w:r>
              <w:t>NDB_No</w:t>
            </w:r>
            <w:proofErr w:type="spellEnd"/>
            <w:r>
              <w:t xml:space="preserve"> - </w:t>
            </w:r>
            <w:proofErr w:type="spellStart"/>
            <w:r>
              <w:t>int</w:t>
            </w:r>
            <w:proofErr w:type="spellEnd"/>
            <w:r>
              <w:t>(5)</w:t>
            </w:r>
            <w:r>
              <w:br/>
              <w:t xml:space="preserve">quantity - </w:t>
            </w:r>
            <w:proofErr w:type="spellStart"/>
            <w:r>
              <w:t>int</w:t>
            </w:r>
            <w:proofErr w:type="spellEnd"/>
            <w:r>
              <w:t>(11)</w:t>
            </w:r>
            <w:r>
              <w:br/>
            </w:r>
            <w:proofErr w:type="spellStart"/>
            <w:r>
              <w:t>food_mealPlanID</w:t>
            </w:r>
            <w:proofErr w:type="spellEnd"/>
            <w:r>
              <w:t xml:space="preserve"> - </w:t>
            </w:r>
            <w:proofErr w:type="spellStart"/>
            <w:r>
              <w:t>int</w:t>
            </w:r>
            <w:proofErr w:type="spellEnd"/>
            <w:r>
              <w:t>(11)</w:t>
            </w:r>
            <w:r>
              <w:br/>
            </w:r>
            <w:r>
              <w:br/>
            </w:r>
            <w:r w:rsidRPr="00F83534">
              <w:rPr>
                <w:i/>
              </w:rPr>
              <w:t>Food in a specific meal plan (meal plan id, food id, quantity, food versus meal plan id)</w:t>
            </w:r>
          </w:p>
        </w:tc>
      </w:tr>
    </w:tbl>
    <w:p w14:paraId="4C1F04D4" w14:textId="77777777" w:rsidR="00D44196" w:rsidRPr="00D44196" w:rsidRDefault="00D44196" w:rsidP="00113644">
      <w:pPr>
        <w:spacing w:after="240"/>
      </w:pPr>
    </w:p>
    <w:p w14:paraId="5D0905AA" w14:textId="6D9AE5CE" w:rsidR="00ED0E3C" w:rsidRPr="00ED0E3C" w:rsidRDefault="003B0749" w:rsidP="00113644">
      <w:pPr>
        <w:pStyle w:val="Heading1"/>
        <w:spacing w:after="240"/>
        <w:jc w:val="both"/>
      </w:pPr>
      <w:r>
        <w:t>D</w:t>
      </w:r>
      <w:r w:rsidR="004804B2" w:rsidRPr="004804B2">
        <w:t>escription of the implementation.</w:t>
      </w:r>
    </w:p>
    <w:p w14:paraId="3E2B43FE" w14:textId="77777777" w:rsidR="00027061" w:rsidRDefault="00027061" w:rsidP="00113644">
      <w:pPr>
        <w:spacing w:after="240"/>
        <w:jc w:val="both"/>
      </w:pPr>
      <w:r>
        <w:t xml:space="preserve">The web application was developed in PHP language using </w:t>
      </w:r>
      <w:proofErr w:type="spellStart"/>
      <w:r>
        <w:t>Mysql</w:t>
      </w:r>
      <w:proofErr w:type="spellEnd"/>
      <w:r>
        <w:t xml:space="preserve"> to create and manage the database. </w:t>
      </w:r>
      <w:r w:rsidR="005826DC">
        <w:t xml:space="preserve"> It </w:t>
      </w:r>
      <w:r w:rsidR="00A75967">
        <w:t>has</w:t>
      </w:r>
      <w:r w:rsidR="005826DC">
        <w:t xml:space="preserve"> been host by an Apache server and it uses some JavaScript functionalities. </w:t>
      </w:r>
      <w:r>
        <w:t xml:space="preserve">The Linear Programming package used was developed in C++. </w:t>
      </w:r>
    </w:p>
    <w:p w14:paraId="1CDC3D12" w14:textId="77777777" w:rsidR="00027061" w:rsidRDefault="0016051E" w:rsidP="00113644">
      <w:pPr>
        <w:pStyle w:val="Heading2"/>
        <w:spacing w:after="240"/>
      </w:pPr>
      <w:r>
        <w:t>Diet planner w</w:t>
      </w:r>
      <w:r w:rsidR="001D3F66">
        <w:t>ebsites review</w:t>
      </w:r>
    </w:p>
    <w:p w14:paraId="481F8E31" w14:textId="77777777" w:rsidR="009D7702" w:rsidRDefault="001D3F66" w:rsidP="00113644">
      <w:pPr>
        <w:spacing w:after="240"/>
        <w:jc w:val="both"/>
      </w:pPr>
      <w:r>
        <w:t xml:space="preserve">The first step was to search the web for websites that already have similar goals. After some basic research was </w:t>
      </w:r>
      <w:r w:rsidR="00BF1D6A">
        <w:t>possible,</w:t>
      </w:r>
      <w:r>
        <w:t xml:space="preserve"> verify </w:t>
      </w:r>
      <w:r w:rsidR="009D7702">
        <w:t>the</w:t>
      </w:r>
      <w:r>
        <w:t xml:space="preserve"> different aspects that involve diet planner websites. </w:t>
      </w:r>
      <w:r w:rsidR="009D7702">
        <w:t>The results related to this research can be seen in the following tables:</w:t>
      </w:r>
    </w:p>
    <w:tbl>
      <w:tblPr>
        <w:tblStyle w:val="GridTable4-Accent31"/>
        <w:tblW w:w="0" w:type="auto"/>
        <w:tblLook w:val="0620" w:firstRow="1" w:lastRow="0" w:firstColumn="0" w:lastColumn="0" w:noHBand="1" w:noVBand="1"/>
      </w:tblPr>
      <w:tblGrid>
        <w:gridCol w:w="1227"/>
        <w:gridCol w:w="233"/>
        <w:gridCol w:w="230"/>
        <w:gridCol w:w="230"/>
        <w:gridCol w:w="230"/>
        <w:gridCol w:w="230"/>
        <w:gridCol w:w="230"/>
        <w:gridCol w:w="1825"/>
        <w:gridCol w:w="1825"/>
        <w:gridCol w:w="216"/>
        <w:gridCol w:w="216"/>
        <w:gridCol w:w="216"/>
        <w:gridCol w:w="216"/>
        <w:gridCol w:w="216"/>
        <w:gridCol w:w="216"/>
        <w:gridCol w:w="1794"/>
      </w:tblGrid>
      <w:tr w:rsidR="00D026D9" w:rsidRPr="00E474A1" w14:paraId="2E3F2BA6" w14:textId="77777777" w:rsidTr="00D026D9">
        <w:trPr>
          <w:cnfStyle w:val="100000000000" w:firstRow="1" w:lastRow="0" w:firstColumn="0" w:lastColumn="0" w:oddVBand="0" w:evenVBand="0" w:oddHBand="0" w:evenHBand="0" w:firstRowFirstColumn="0" w:firstRowLastColumn="0" w:lastRowFirstColumn="0" w:lastRowLastColumn="0"/>
          <w:trHeight w:val="300"/>
        </w:trPr>
        <w:tc>
          <w:tcPr>
            <w:tcW w:w="0" w:type="auto"/>
            <w:noWrap/>
            <w:vAlign w:val="center"/>
            <w:hideMark/>
          </w:tcPr>
          <w:p w14:paraId="7D9EBF8B" w14:textId="77777777" w:rsidR="00E474A1" w:rsidRPr="00E474A1" w:rsidRDefault="00E474A1" w:rsidP="00113644">
            <w:pPr>
              <w:spacing w:after="240"/>
              <w:jc w:val="center"/>
              <w:rPr>
                <w:rFonts w:ascii="Calibri" w:eastAsia="Times New Roman" w:hAnsi="Calibri" w:cs="Calibri"/>
                <w:color w:val="000000"/>
              </w:rPr>
            </w:pPr>
            <w:r w:rsidRPr="00E474A1">
              <w:rPr>
                <w:rFonts w:ascii="Calibri" w:eastAsia="Times New Roman" w:hAnsi="Calibri" w:cs="Calibri"/>
                <w:color w:val="000000"/>
              </w:rPr>
              <w:t>Name</w:t>
            </w:r>
          </w:p>
        </w:tc>
        <w:tc>
          <w:tcPr>
            <w:tcW w:w="0" w:type="auto"/>
            <w:gridSpan w:val="10"/>
            <w:noWrap/>
            <w:vAlign w:val="center"/>
            <w:hideMark/>
          </w:tcPr>
          <w:p w14:paraId="4E273E37" w14:textId="77777777" w:rsidR="00E474A1" w:rsidRPr="00E474A1" w:rsidRDefault="00E474A1" w:rsidP="00113644">
            <w:pPr>
              <w:spacing w:after="240"/>
              <w:jc w:val="center"/>
              <w:rPr>
                <w:rFonts w:ascii="Calibri" w:eastAsia="Times New Roman" w:hAnsi="Calibri" w:cs="Calibri"/>
                <w:color w:val="000000"/>
              </w:rPr>
            </w:pPr>
            <w:r w:rsidRPr="00E474A1">
              <w:rPr>
                <w:rFonts w:ascii="Calibri" w:eastAsia="Times New Roman" w:hAnsi="Calibri" w:cs="Calibri"/>
                <w:color w:val="000000"/>
              </w:rPr>
              <w:t>Link</w:t>
            </w:r>
          </w:p>
        </w:tc>
        <w:tc>
          <w:tcPr>
            <w:tcW w:w="0" w:type="auto"/>
            <w:gridSpan w:val="5"/>
            <w:noWrap/>
            <w:vAlign w:val="center"/>
            <w:hideMark/>
          </w:tcPr>
          <w:p w14:paraId="528AB499" w14:textId="77777777" w:rsidR="00E474A1" w:rsidRPr="00E474A1" w:rsidRDefault="00E474A1" w:rsidP="00113644">
            <w:pPr>
              <w:spacing w:after="240"/>
              <w:jc w:val="center"/>
              <w:rPr>
                <w:rFonts w:ascii="Calibri" w:eastAsia="Times New Roman" w:hAnsi="Calibri" w:cs="Calibri"/>
                <w:color w:val="000000"/>
              </w:rPr>
            </w:pPr>
            <w:r w:rsidRPr="00E474A1">
              <w:rPr>
                <w:rFonts w:ascii="Calibri" w:eastAsia="Times New Roman" w:hAnsi="Calibri" w:cs="Calibri"/>
                <w:color w:val="000000"/>
              </w:rPr>
              <w:t>Price per month</w:t>
            </w:r>
          </w:p>
        </w:tc>
      </w:tr>
      <w:tr w:rsidR="00D026D9" w:rsidRPr="00E474A1" w14:paraId="23C1BBFB" w14:textId="77777777" w:rsidTr="00D026D9">
        <w:trPr>
          <w:trHeight w:val="300"/>
        </w:trPr>
        <w:tc>
          <w:tcPr>
            <w:tcW w:w="0" w:type="auto"/>
            <w:gridSpan w:val="7"/>
            <w:shd w:val="clear" w:color="auto" w:fill="BFBFBF" w:themeFill="background1" w:themeFillShade="BF"/>
            <w:noWrap/>
            <w:vAlign w:val="center"/>
            <w:hideMark/>
          </w:tcPr>
          <w:p w14:paraId="487A3F85"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Healthy Hand</w:t>
            </w:r>
          </w:p>
        </w:tc>
        <w:tc>
          <w:tcPr>
            <w:tcW w:w="0" w:type="auto"/>
            <w:gridSpan w:val="2"/>
            <w:shd w:val="clear" w:color="auto" w:fill="BFBFBF" w:themeFill="background1" w:themeFillShade="BF"/>
            <w:noWrap/>
            <w:vAlign w:val="center"/>
            <w:hideMark/>
          </w:tcPr>
          <w:p w14:paraId="14E39E58" w14:textId="77777777" w:rsidR="00E474A1" w:rsidRPr="00E474A1" w:rsidRDefault="002F24CB" w:rsidP="00113644">
            <w:pPr>
              <w:spacing w:after="240"/>
              <w:jc w:val="center"/>
              <w:rPr>
                <w:rFonts w:ascii="Calibri" w:eastAsia="Times New Roman" w:hAnsi="Calibri" w:cs="Calibri"/>
                <w:b/>
                <w:color w:val="000000"/>
              </w:rPr>
            </w:pPr>
            <w:hyperlink r:id="rId6" w:history="1">
              <w:r w:rsidR="00E474A1" w:rsidRPr="007B0472">
                <w:rPr>
                  <w:rFonts w:ascii="Calibri" w:eastAsia="Times New Roman" w:hAnsi="Calibri" w:cs="Calibri"/>
                  <w:b/>
                  <w:color w:val="000000"/>
                </w:rPr>
                <w:t>http://www.healthyhand.com/</w:t>
              </w:r>
            </w:hyperlink>
          </w:p>
        </w:tc>
        <w:tc>
          <w:tcPr>
            <w:tcW w:w="0" w:type="auto"/>
            <w:gridSpan w:val="7"/>
            <w:shd w:val="clear" w:color="auto" w:fill="BFBFBF" w:themeFill="background1" w:themeFillShade="BF"/>
            <w:noWrap/>
            <w:vAlign w:val="center"/>
            <w:hideMark/>
          </w:tcPr>
          <w:p w14:paraId="7B3E6551"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$ 0.00 (basic)</w:t>
            </w:r>
            <w:r w:rsidRPr="00E474A1">
              <w:rPr>
                <w:rFonts w:ascii="Calibri" w:eastAsia="Times New Roman" w:hAnsi="Calibri" w:cs="Calibri"/>
                <w:b/>
                <w:color w:val="000000"/>
              </w:rPr>
              <w:br/>
              <w:t>$ 28.00 (premium)</w:t>
            </w:r>
          </w:p>
        </w:tc>
      </w:tr>
      <w:tr w:rsidR="00E474A1" w:rsidRPr="00E474A1" w14:paraId="3837BC93" w14:textId="77777777" w:rsidTr="00D026D9">
        <w:trPr>
          <w:trHeight w:val="300"/>
        </w:trPr>
        <w:tc>
          <w:tcPr>
            <w:tcW w:w="0" w:type="auto"/>
            <w:gridSpan w:val="16"/>
            <w:noWrap/>
            <w:hideMark/>
          </w:tcPr>
          <w:p w14:paraId="5A5540DB" w14:textId="77777777" w:rsidR="007B0472" w:rsidRDefault="00E474A1" w:rsidP="00113644">
            <w:pPr>
              <w:spacing w:after="240"/>
              <w:rPr>
                <w:rFonts w:ascii="Calibri" w:eastAsia="Times New Roman" w:hAnsi="Calibri" w:cs="Calibri"/>
                <w:color w:val="000000"/>
              </w:rPr>
            </w:pPr>
            <w:r w:rsidRPr="00E474A1">
              <w:rPr>
                <w:rFonts w:ascii="Calibri" w:eastAsia="Times New Roman" w:hAnsi="Calibri" w:cs="Calibri"/>
                <w:color w:val="000000"/>
              </w:rPr>
              <w:t xml:space="preserve">• users can specify their </w:t>
            </w:r>
            <w:r w:rsidRPr="00E474A1">
              <w:rPr>
                <w:rFonts w:ascii="Calibri" w:eastAsia="Times New Roman" w:hAnsi="Calibri" w:cs="Calibri"/>
                <w:b/>
                <w:bCs/>
                <w:color w:val="000000"/>
              </w:rPr>
              <w:t>traits,</w:t>
            </w:r>
            <w:r w:rsidRPr="00E474A1">
              <w:rPr>
                <w:rFonts w:ascii="Calibri" w:eastAsia="Times New Roman" w:hAnsi="Calibri" w:cs="Calibri"/>
                <w:color w:val="000000"/>
              </w:rPr>
              <w:t xml:space="preserve"> </w:t>
            </w:r>
            <w:r w:rsidRPr="00E474A1">
              <w:rPr>
                <w:rFonts w:ascii="Calibri" w:eastAsia="Times New Roman" w:hAnsi="Calibri" w:cs="Calibri"/>
                <w:b/>
                <w:bCs/>
                <w:color w:val="000000"/>
              </w:rPr>
              <w:t>goals, diet and</w:t>
            </w:r>
            <w:r w:rsidRPr="00E474A1">
              <w:rPr>
                <w:rFonts w:ascii="Calibri" w:eastAsia="Times New Roman" w:hAnsi="Calibri" w:cs="Calibri"/>
                <w:color w:val="000000"/>
              </w:rPr>
              <w:t xml:space="preserve"> </w:t>
            </w:r>
            <w:r w:rsidRPr="00E474A1">
              <w:rPr>
                <w:rFonts w:ascii="Calibri" w:eastAsia="Times New Roman" w:hAnsi="Calibri" w:cs="Calibri"/>
                <w:b/>
                <w:bCs/>
                <w:color w:val="000000"/>
              </w:rPr>
              <w:t>schedule</w:t>
            </w:r>
            <w:r w:rsidRPr="00E474A1">
              <w:rPr>
                <w:rFonts w:ascii="Calibri" w:eastAsia="Times New Roman" w:hAnsi="Calibri" w:cs="Calibri"/>
                <w:b/>
                <w:bCs/>
                <w:color w:val="000000"/>
              </w:rPr>
              <w:br/>
              <w:t>• ordering</w:t>
            </w:r>
            <w:r w:rsidRPr="00E474A1">
              <w:rPr>
                <w:rFonts w:ascii="Calibri" w:eastAsia="Times New Roman" w:hAnsi="Calibri" w:cs="Calibri"/>
                <w:color w:val="000000"/>
              </w:rPr>
              <w:t xml:space="preserve"> with the restaurant</w:t>
            </w:r>
            <w:r w:rsidRPr="00E474A1">
              <w:rPr>
                <w:rFonts w:ascii="Calibri" w:eastAsia="Times New Roman" w:hAnsi="Calibri" w:cs="Calibri"/>
                <w:color w:val="000000"/>
              </w:rPr>
              <w:br/>
              <w:t xml:space="preserve">• meals </w:t>
            </w:r>
            <w:r w:rsidRPr="00E474A1">
              <w:rPr>
                <w:rFonts w:ascii="Calibri" w:eastAsia="Times New Roman" w:hAnsi="Calibri" w:cs="Calibri"/>
                <w:b/>
                <w:bCs/>
                <w:color w:val="000000"/>
              </w:rPr>
              <w:t>delivery</w:t>
            </w:r>
            <w:r w:rsidRPr="00E474A1">
              <w:rPr>
                <w:rFonts w:ascii="Calibri" w:eastAsia="Times New Roman" w:hAnsi="Calibri" w:cs="Calibri"/>
                <w:color w:val="000000"/>
              </w:rPr>
              <w:t xml:space="preserve"> </w:t>
            </w:r>
          </w:p>
          <w:p w14:paraId="13A60600" w14:textId="77777777" w:rsidR="007B0472" w:rsidRDefault="007B0472" w:rsidP="00113644">
            <w:pPr>
              <w:spacing w:after="240"/>
              <w:rPr>
                <w:rFonts w:ascii="Calibri" w:eastAsia="Times New Roman" w:hAnsi="Calibri" w:cs="Calibri"/>
                <w:color w:val="000000"/>
              </w:rPr>
            </w:pPr>
            <w:r w:rsidRPr="00E474A1">
              <w:rPr>
                <w:rFonts w:ascii="Calibri" w:eastAsia="Times New Roman" w:hAnsi="Calibri" w:cs="Calibri"/>
                <w:color w:val="000000"/>
              </w:rPr>
              <w:t xml:space="preserve">Free version has fewer options of goals and traits, 3 kinds of diets and </w:t>
            </w:r>
            <w:r w:rsidR="00BF1D6A">
              <w:rPr>
                <w:rFonts w:ascii="Calibri" w:eastAsia="Times New Roman" w:hAnsi="Calibri" w:cs="Calibri"/>
                <w:color w:val="000000"/>
              </w:rPr>
              <w:t xml:space="preserve">it </w:t>
            </w:r>
            <w:r w:rsidRPr="00E474A1">
              <w:rPr>
                <w:rFonts w:ascii="Calibri" w:eastAsia="Times New Roman" w:hAnsi="Calibri" w:cs="Calibri"/>
                <w:color w:val="000000"/>
              </w:rPr>
              <w:t>cannot be customized.</w:t>
            </w:r>
            <w:r w:rsidRPr="00E474A1">
              <w:rPr>
                <w:rFonts w:ascii="Calibri" w:eastAsia="Times New Roman" w:hAnsi="Calibri" w:cs="Calibri"/>
                <w:color w:val="000000"/>
              </w:rPr>
              <w:br/>
            </w:r>
            <w:r w:rsidRPr="00E474A1">
              <w:rPr>
                <w:rFonts w:ascii="Calibri" w:eastAsia="Times New Roman" w:hAnsi="Calibri" w:cs="Calibri"/>
                <w:color w:val="000000"/>
              </w:rPr>
              <w:br/>
              <w:t>Premium version has the Fully Customized Diet. Users can specify allergies &amp; medical conditions and can upload their 23andMe genetics for gene-based nutrition.</w:t>
            </w:r>
          </w:p>
          <w:p w14:paraId="6340EBD0" w14:textId="77777777" w:rsidR="00B96C8B" w:rsidRDefault="007B0472" w:rsidP="00113644">
            <w:pPr>
              <w:spacing w:after="240"/>
              <w:rPr>
                <w:rFonts w:ascii="Calibri" w:eastAsia="Times New Roman" w:hAnsi="Calibri" w:cs="Calibri"/>
                <w:color w:val="000000"/>
              </w:rPr>
            </w:pPr>
            <w:r w:rsidRPr="00E474A1">
              <w:rPr>
                <w:rFonts w:ascii="Calibri" w:eastAsia="Times New Roman" w:hAnsi="Calibri" w:cs="Calibri"/>
                <w:color w:val="000000"/>
              </w:rPr>
              <w:t>Step 1:  Users specify traits (Activity Levels, Allergens &amp; Dislikes, Medical Conditions, Prescriptions &amp; Supplements ...), goals (Mind, Body, Spirit, Medical ...) and meal schedule (Breakfast, L</w:t>
            </w:r>
            <w:r w:rsidR="00B96C8B">
              <w:rPr>
                <w:rFonts w:ascii="Calibri" w:eastAsia="Times New Roman" w:hAnsi="Calibri" w:cs="Calibri"/>
                <w:color w:val="000000"/>
              </w:rPr>
              <w:t>unch, Dinner, Home, Office ...)</w:t>
            </w:r>
          </w:p>
          <w:p w14:paraId="4CA38525" w14:textId="77777777" w:rsidR="007B0472" w:rsidRPr="00E474A1" w:rsidRDefault="007B0472" w:rsidP="00113644">
            <w:pPr>
              <w:spacing w:after="240"/>
              <w:rPr>
                <w:rFonts w:ascii="Calibri" w:eastAsia="Times New Roman" w:hAnsi="Calibri" w:cs="Calibri"/>
                <w:color w:val="000000"/>
              </w:rPr>
            </w:pPr>
            <w:r w:rsidRPr="00E474A1">
              <w:rPr>
                <w:rFonts w:ascii="Calibri" w:eastAsia="Times New Roman" w:hAnsi="Calibri" w:cs="Calibri"/>
                <w:color w:val="000000"/>
              </w:rPr>
              <w:t xml:space="preserve">Step 2: Each day the users will receive an email with meal options, chosen according to their traits, goals, schedule &amp; the latest research. They will select their meal. The website will place their order with the restaurant that will </w:t>
            </w:r>
            <w:r w:rsidR="007419B0" w:rsidRPr="00E474A1">
              <w:rPr>
                <w:rFonts w:ascii="Calibri" w:eastAsia="Times New Roman" w:hAnsi="Calibri" w:cs="Calibri"/>
                <w:color w:val="000000"/>
              </w:rPr>
              <w:t>deliver</w:t>
            </w:r>
            <w:r w:rsidRPr="00E474A1">
              <w:rPr>
                <w:rFonts w:ascii="Calibri" w:eastAsia="Times New Roman" w:hAnsi="Calibri" w:cs="Calibri"/>
                <w:color w:val="000000"/>
              </w:rPr>
              <w:t xml:space="preserve"> the meal</w:t>
            </w:r>
          </w:p>
        </w:tc>
      </w:tr>
      <w:tr w:rsidR="00D026D9" w:rsidRPr="00E474A1" w14:paraId="49EDC279" w14:textId="77777777" w:rsidTr="00D026D9">
        <w:trPr>
          <w:trHeight w:val="300"/>
        </w:trPr>
        <w:tc>
          <w:tcPr>
            <w:tcW w:w="0" w:type="auto"/>
            <w:gridSpan w:val="8"/>
            <w:shd w:val="clear" w:color="auto" w:fill="BFBFBF" w:themeFill="background1" w:themeFillShade="BF"/>
            <w:noWrap/>
            <w:vAlign w:val="center"/>
            <w:hideMark/>
          </w:tcPr>
          <w:p w14:paraId="4D4A2EF7"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 xml:space="preserve">Choose My </w:t>
            </w:r>
            <w:r w:rsidR="00BF1D6A" w:rsidRPr="00E474A1">
              <w:rPr>
                <w:rFonts w:ascii="Calibri" w:eastAsia="Times New Roman" w:hAnsi="Calibri" w:cs="Calibri"/>
                <w:b/>
                <w:color w:val="000000"/>
              </w:rPr>
              <w:t xml:space="preserve">Plate. </w:t>
            </w:r>
            <w:proofErr w:type="spellStart"/>
            <w:r w:rsidRPr="00E474A1">
              <w:rPr>
                <w:rFonts w:ascii="Calibri" w:eastAsia="Times New Roman" w:hAnsi="Calibri" w:cs="Calibri"/>
                <w:b/>
                <w:color w:val="000000"/>
              </w:rPr>
              <w:t>Gov</w:t>
            </w:r>
            <w:proofErr w:type="spellEnd"/>
          </w:p>
        </w:tc>
        <w:tc>
          <w:tcPr>
            <w:tcW w:w="0" w:type="auto"/>
            <w:gridSpan w:val="6"/>
            <w:shd w:val="clear" w:color="auto" w:fill="BFBFBF" w:themeFill="background1" w:themeFillShade="BF"/>
            <w:noWrap/>
            <w:vAlign w:val="center"/>
            <w:hideMark/>
          </w:tcPr>
          <w:p w14:paraId="31F89239" w14:textId="77777777" w:rsidR="00E474A1" w:rsidRPr="00E474A1" w:rsidRDefault="002F24CB" w:rsidP="00113644">
            <w:pPr>
              <w:spacing w:after="240"/>
              <w:jc w:val="center"/>
              <w:rPr>
                <w:rFonts w:ascii="Calibri" w:eastAsia="Times New Roman" w:hAnsi="Calibri" w:cs="Calibri"/>
                <w:b/>
                <w:color w:val="000000"/>
              </w:rPr>
            </w:pPr>
            <w:hyperlink r:id="rId7" w:history="1">
              <w:r w:rsidR="00E474A1" w:rsidRPr="007B0472">
                <w:rPr>
                  <w:rFonts w:ascii="Calibri" w:eastAsia="Times New Roman" w:hAnsi="Calibri" w:cs="Calibri"/>
                  <w:b/>
                  <w:color w:val="000000"/>
                </w:rPr>
                <w:t>http://www.choosemyplate.gov/</w:t>
              </w:r>
            </w:hyperlink>
          </w:p>
        </w:tc>
        <w:tc>
          <w:tcPr>
            <w:tcW w:w="0" w:type="auto"/>
            <w:gridSpan w:val="2"/>
            <w:shd w:val="clear" w:color="auto" w:fill="BFBFBF" w:themeFill="background1" w:themeFillShade="BF"/>
            <w:noWrap/>
            <w:vAlign w:val="center"/>
            <w:hideMark/>
          </w:tcPr>
          <w:p w14:paraId="280E5C0A"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$ 0.00</w:t>
            </w:r>
          </w:p>
        </w:tc>
      </w:tr>
      <w:tr w:rsidR="00E474A1" w:rsidRPr="00E474A1" w14:paraId="60648EB9" w14:textId="77777777" w:rsidTr="00D026D9">
        <w:trPr>
          <w:trHeight w:val="300"/>
        </w:trPr>
        <w:tc>
          <w:tcPr>
            <w:tcW w:w="0" w:type="auto"/>
            <w:gridSpan w:val="16"/>
            <w:noWrap/>
            <w:hideMark/>
          </w:tcPr>
          <w:p w14:paraId="414A89CD" w14:textId="77777777" w:rsidR="00AD10C2" w:rsidRDefault="00E474A1" w:rsidP="00113644">
            <w:pPr>
              <w:spacing w:after="240"/>
              <w:rPr>
                <w:rFonts w:ascii="Calibri" w:eastAsia="Times New Roman" w:hAnsi="Calibri" w:cs="Calibri"/>
                <w:color w:val="000000"/>
              </w:rPr>
            </w:pPr>
            <w:r w:rsidRPr="00E474A1">
              <w:rPr>
                <w:rFonts w:ascii="Calibri" w:eastAsia="Times New Roman" w:hAnsi="Calibri" w:cs="Calibri"/>
                <w:color w:val="000000"/>
              </w:rPr>
              <w:lastRenderedPageBreak/>
              <w:t>• users can specify</w:t>
            </w:r>
            <w:r w:rsidRPr="00E474A1">
              <w:rPr>
                <w:rFonts w:ascii="Calibri" w:eastAsia="Times New Roman" w:hAnsi="Calibri" w:cs="Calibri"/>
                <w:b/>
                <w:bCs/>
                <w:color w:val="000000"/>
              </w:rPr>
              <w:t xml:space="preserve"> physical information</w:t>
            </w:r>
            <w:r w:rsidRPr="00E474A1">
              <w:rPr>
                <w:rFonts w:ascii="Calibri" w:eastAsia="Times New Roman" w:hAnsi="Calibri" w:cs="Calibri"/>
                <w:color w:val="000000"/>
              </w:rPr>
              <w:br/>
              <w:t xml:space="preserve">• </w:t>
            </w:r>
            <w:r w:rsidRPr="00E474A1">
              <w:rPr>
                <w:rFonts w:ascii="Calibri" w:eastAsia="Times New Roman" w:hAnsi="Calibri" w:cs="Calibri"/>
                <w:b/>
                <w:bCs/>
                <w:color w:val="000000"/>
              </w:rPr>
              <w:t>mom</w:t>
            </w:r>
            <w:r w:rsidRPr="00E474A1">
              <w:rPr>
                <w:rFonts w:ascii="Calibri" w:eastAsia="Times New Roman" w:hAnsi="Calibri" w:cs="Calibri"/>
                <w:color w:val="000000"/>
              </w:rPr>
              <w:t xml:space="preserve"> (pregnant or breastfeeding  ) and </w:t>
            </w:r>
            <w:r w:rsidRPr="00E474A1">
              <w:rPr>
                <w:rFonts w:ascii="Calibri" w:eastAsia="Times New Roman" w:hAnsi="Calibri" w:cs="Calibri"/>
                <w:b/>
                <w:bCs/>
                <w:color w:val="000000"/>
              </w:rPr>
              <w:t>preschooler</w:t>
            </w:r>
            <w:r w:rsidRPr="00E474A1">
              <w:rPr>
                <w:rFonts w:ascii="Calibri" w:eastAsia="Times New Roman" w:hAnsi="Calibri" w:cs="Calibri"/>
                <w:color w:val="000000"/>
              </w:rPr>
              <w:t xml:space="preserve"> versions</w:t>
            </w:r>
            <w:r w:rsidRPr="00E474A1">
              <w:rPr>
                <w:rFonts w:ascii="Calibri" w:eastAsia="Times New Roman" w:hAnsi="Calibri" w:cs="Calibri"/>
                <w:color w:val="000000"/>
              </w:rPr>
              <w:br/>
              <w:t xml:space="preserve">• </w:t>
            </w:r>
            <w:r w:rsidRPr="00E474A1">
              <w:rPr>
                <w:rFonts w:ascii="Calibri" w:eastAsia="Times New Roman" w:hAnsi="Calibri" w:cs="Calibri"/>
                <w:b/>
                <w:bCs/>
                <w:color w:val="000000"/>
              </w:rPr>
              <w:t>tips</w:t>
            </w:r>
            <w:r w:rsidRPr="00E474A1">
              <w:rPr>
                <w:rFonts w:ascii="Calibri" w:eastAsia="Times New Roman" w:hAnsi="Calibri" w:cs="Calibri"/>
                <w:color w:val="000000"/>
              </w:rPr>
              <w:t xml:space="preserve"> about how to eat the 'correctly'</w:t>
            </w:r>
          </w:p>
          <w:p w14:paraId="63956240" w14:textId="77777777" w:rsidR="00AD10C2" w:rsidRDefault="00AD10C2" w:rsidP="00113644">
            <w:pPr>
              <w:spacing w:after="240"/>
              <w:rPr>
                <w:rFonts w:ascii="Calibri" w:eastAsia="Times New Roman" w:hAnsi="Calibri" w:cs="Calibri"/>
                <w:color w:val="000000"/>
              </w:rPr>
            </w:pPr>
            <w:r w:rsidRPr="00E474A1">
              <w:rPr>
                <w:rFonts w:ascii="Calibri" w:eastAsia="Times New Roman" w:hAnsi="Calibri" w:cs="Calibri"/>
                <w:color w:val="000000"/>
              </w:rPr>
              <w:t>No premium version</w:t>
            </w:r>
          </w:p>
          <w:p w14:paraId="74E716DA" w14:textId="77777777" w:rsidR="00AD10C2" w:rsidRPr="00E474A1" w:rsidRDefault="00AD10C2" w:rsidP="00113644">
            <w:pPr>
              <w:spacing w:after="240"/>
              <w:rPr>
                <w:rFonts w:ascii="Calibri" w:eastAsia="Times New Roman" w:hAnsi="Calibri" w:cs="Calibri"/>
                <w:color w:val="000000"/>
              </w:rPr>
            </w:pPr>
            <w:r w:rsidRPr="00E474A1">
              <w:rPr>
                <w:rFonts w:ascii="Calibri" w:eastAsia="Times New Roman" w:hAnsi="Calibri" w:cs="Calibri"/>
                <w:color w:val="000000"/>
              </w:rPr>
              <w:t>Step 1: Users complete a survey about their physical information (weight, height, age).</w:t>
            </w:r>
            <w:r w:rsidRPr="00E474A1">
              <w:rPr>
                <w:rFonts w:ascii="Calibri" w:eastAsia="Times New Roman" w:hAnsi="Calibri" w:cs="Calibri"/>
                <w:color w:val="000000"/>
              </w:rPr>
              <w:br/>
            </w:r>
            <w:r w:rsidRPr="00E474A1">
              <w:rPr>
                <w:rFonts w:ascii="Calibri" w:eastAsia="Times New Roman" w:hAnsi="Calibri" w:cs="Calibri"/>
                <w:color w:val="000000"/>
              </w:rPr>
              <w:br/>
              <w:t>Step 2: Website calculates the quantity of Grains, Vegetables, Dairy, Fruits and Protein Foods that the user has to eat</w:t>
            </w:r>
          </w:p>
        </w:tc>
      </w:tr>
      <w:tr w:rsidR="00D026D9" w:rsidRPr="00E474A1" w14:paraId="0E0B75D1" w14:textId="77777777" w:rsidTr="00D026D9">
        <w:trPr>
          <w:trHeight w:val="300"/>
        </w:trPr>
        <w:tc>
          <w:tcPr>
            <w:tcW w:w="0" w:type="auto"/>
            <w:gridSpan w:val="2"/>
            <w:shd w:val="clear" w:color="auto" w:fill="BFBFBF" w:themeFill="background1" w:themeFillShade="BF"/>
            <w:noWrap/>
            <w:vAlign w:val="center"/>
            <w:hideMark/>
          </w:tcPr>
          <w:p w14:paraId="0CC42DD8" w14:textId="77777777" w:rsidR="00E474A1" w:rsidRPr="00E474A1" w:rsidRDefault="00E474A1" w:rsidP="00113644">
            <w:pPr>
              <w:spacing w:after="240"/>
              <w:jc w:val="center"/>
              <w:rPr>
                <w:rFonts w:ascii="Calibri" w:eastAsia="Times New Roman" w:hAnsi="Calibri" w:cs="Calibri"/>
                <w:b/>
                <w:color w:val="000000"/>
              </w:rPr>
            </w:pPr>
            <w:proofErr w:type="spellStart"/>
            <w:r w:rsidRPr="00E474A1">
              <w:rPr>
                <w:rFonts w:ascii="Calibri" w:eastAsia="Times New Roman" w:hAnsi="Calibri" w:cs="Calibri"/>
                <w:b/>
                <w:color w:val="000000"/>
              </w:rPr>
              <w:t>Webmd</w:t>
            </w:r>
            <w:proofErr w:type="spellEnd"/>
          </w:p>
        </w:tc>
        <w:tc>
          <w:tcPr>
            <w:tcW w:w="0" w:type="auto"/>
            <w:gridSpan w:val="11"/>
            <w:shd w:val="clear" w:color="auto" w:fill="BFBFBF" w:themeFill="background1" w:themeFillShade="BF"/>
            <w:noWrap/>
            <w:vAlign w:val="center"/>
            <w:hideMark/>
          </w:tcPr>
          <w:p w14:paraId="5D1F7AC1" w14:textId="77777777" w:rsidR="00E474A1" w:rsidRPr="00E474A1" w:rsidRDefault="002F24CB" w:rsidP="00113644">
            <w:pPr>
              <w:spacing w:after="240"/>
              <w:jc w:val="center"/>
              <w:rPr>
                <w:rFonts w:ascii="Calibri" w:eastAsia="Times New Roman" w:hAnsi="Calibri" w:cs="Calibri"/>
                <w:b/>
                <w:color w:val="000000"/>
              </w:rPr>
            </w:pPr>
            <w:hyperlink r:id="rId8" w:history="1">
              <w:r w:rsidR="00E474A1" w:rsidRPr="007B0472">
                <w:rPr>
                  <w:rFonts w:ascii="Calibri" w:eastAsia="Times New Roman" w:hAnsi="Calibri" w:cs="Calibri"/>
                  <w:b/>
                  <w:color w:val="000000"/>
                </w:rPr>
                <w:t>http://www.webmd.com/diet/food-fitness-planner/</w:t>
              </w:r>
            </w:hyperlink>
          </w:p>
        </w:tc>
        <w:tc>
          <w:tcPr>
            <w:tcW w:w="0" w:type="auto"/>
            <w:gridSpan w:val="3"/>
            <w:shd w:val="clear" w:color="auto" w:fill="BFBFBF" w:themeFill="background1" w:themeFillShade="BF"/>
            <w:noWrap/>
            <w:vAlign w:val="center"/>
            <w:hideMark/>
          </w:tcPr>
          <w:p w14:paraId="1BB51C4D"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$ 0.00</w:t>
            </w:r>
          </w:p>
        </w:tc>
      </w:tr>
      <w:tr w:rsidR="00E474A1" w:rsidRPr="00E474A1" w14:paraId="249D7A79" w14:textId="77777777" w:rsidTr="00D026D9">
        <w:trPr>
          <w:trHeight w:val="300"/>
        </w:trPr>
        <w:tc>
          <w:tcPr>
            <w:tcW w:w="0" w:type="auto"/>
            <w:gridSpan w:val="16"/>
            <w:noWrap/>
            <w:hideMark/>
          </w:tcPr>
          <w:p w14:paraId="68B37D1C" w14:textId="77777777" w:rsidR="007A79B0" w:rsidRDefault="00E474A1" w:rsidP="00113644">
            <w:pPr>
              <w:spacing w:after="240"/>
              <w:rPr>
                <w:rFonts w:ascii="Calibri" w:eastAsia="Times New Roman" w:hAnsi="Calibri" w:cs="Calibri"/>
                <w:b/>
                <w:bCs/>
                <w:color w:val="000000"/>
              </w:rPr>
            </w:pPr>
            <w:r w:rsidRPr="00E474A1">
              <w:rPr>
                <w:rFonts w:ascii="Calibri" w:eastAsia="Times New Roman" w:hAnsi="Calibri" w:cs="Calibri"/>
                <w:color w:val="000000"/>
              </w:rPr>
              <w:t xml:space="preserve">• users can specify </w:t>
            </w:r>
            <w:r w:rsidRPr="00E474A1">
              <w:rPr>
                <w:rFonts w:ascii="Calibri" w:eastAsia="Times New Roman" w:hAnsi="Calibri" w:cs="Calibri"/>
                <w:b/>
                <w:bCs/>
                <w:color w:val="000000"/>
              </w:rPr>
              <w:t>physical information</w:t>
            </w:r>
            <w:r w:rsidRPr="00E474A1">
              <w:rPr>
                <w:rFonts w:ascii="Calibri" w:eastAsia="Times New Roman" w:hAnsi="Calibri" w:cs="Calibri"/>
                <w:color w:val="000000"/>
              </w:rPr>
              <w:br/>
              <w:t xml:space="preserve">• user can specify </w:t>
            </w:r>
            <w:r w:rsidRPr="00E474A1">
              <w:rPr>
                <w:rFonts w:ascii="Calibri" w:eastAsia="Times New Roman" w:hAnsi="Calibri" w:cs="Calibri"/>
                <w:b/>
                <w:bCs/>
                <w:color w:val="000000"/>
              </w:rPr>
              <w:t>healthy information</w:t>
            </w:r>
          </w:p>
          <w:p w14:paraId="48D37F20" w14:textId="77777777" w:rsidR="007A79B0" w:rsidRDefault="007A79B0" w:rsidP="00113644">
            <w:pPr>
              <w:spacing w:after="240"/>
              <w:rPr>
                <w:rFonts w:ascii="Calibri" w:eastAsia="Times New Roman" w:hAnsi="Calibri" w:cs="Calibri"/>
                <w:color w:val="000000"/>
              </w:rPr>
            </w:pPr>
            <w:r w:rsidRPr="00E474A1">
              <w:rPr>
                <w:rFonts w:ascii="Calibri" w:eastAsia="Times New Roman" w:hAnsi="Calibri" w:cs="Calibri"/>
                <w:color w:val="000000"/>
              </w:rPr>
              <w:t>No premium version</w:t>
            </w:r>
          </w:p>
          <w:p w14:paraId="74C0D44D" w14:textId="77777777" w:rsidR="007A79B0" w:rsidRPr="00E474A1" w:rsidRDefault="007A79B0" w:rsidP="00113644">
            <w:pPr>
              <w:spacing w:after="240"/>
              <w:rPr>
                <w:rFonts w:ascii="Calibri" w:eastAsia="Times New Roman" w:hAnsi="Calibri" w:cs="Calibri"/>
                <w:color w:val="000000"/>
              </w:rPr>
            </w:pPr>
            <w:r w:rsidRPr="00E474A1">
              <w:rPr>
                <w:rFonts w:ascii="Calibri" w:eastAsia="Times New Roman" w:hAnsi="Calibri" w:cs="Calibri"/>
                <w:color w:val="000000"/>
              </w:rPr>
              <w:t>Step 1: Users complete a survey about their physical information (weight, height, age).</w:t>
            </w:r>
            <w:r w:rsidRPr="00E474A1">
              <w:rPr>
                <w:rFonts w:ascii="Calibri" w:eastAsia="Times New Roman" w:hAnsi="Calibri" w:cs="Calibri"/>
                <w:color w:val="000000"/>
              </w:rPr>
              <w:br/>
            </w:r>
            <w:r w:rsidRPr="00E474A1">
              <w:rPr>
                <w:rFonts w:ascii="Calibri" w:eastAsia="Times New Roman" w:hAnsi="Calibri" w:cs="Calibri"/>
                <w:color w:val="000000"/>
              </w:rPr>
              <w:br/>
              <w:t>Step 2: Website calculates the quantity of calories that the user has to consume.</w:t>
            </w:r>
            <w:r w:rsidRPr="00E474A1">
              <w:rPr>
                <w:rFonts w:ascii="Calibri" w:eastAsia="Times New Roman" w:hAnsi="Calibri" w:cs="Calibri"/>
                <w:color w:val="000000"/>
              </w:rPr>
              <w:br/>
            </w:r>
            <w:r w:rsidRPr="00E474A1">
              <w:rPr>
                <w:rFonts w:ascii="Calibri" w:eastAsia="Times New Roman" w:hAnsi="Calibri" w:cs="Calibri"/>
                <w:color w:val="000000"/>
              </w:rPr>
              <w:br/>
              <w:t>Step 3: Users can add more information about the dishes that they are consuming and the website calculates the calories</w:t>
            </w:r>
          </w:p>
        </w:tc>
      </w:tr>
      <w:tr w:rsidR="00D026D9" w:rsidRPr="00E474A1" w14:paraId="2E0C3A64" w14:textId="77777777" w:rsidTr="00D026D9">
        <w:trPr>
          <w:trHeight w:val="300"/>
        </w:trPr>
        <w:tc>
          <w:tcPr>
            <w:tcW w:w="0" w:type="auto"/>
            <w:gridSpan w:val="5"/>
            <w:shd w:val="clear" w:color="auto" w:fill="BFBFBF" w:themeFill="background1" w:themeFillShade="BF"/>
            <w:noWrap/>
            <w:vAlign w:val="center"/>
            <w:hideMark/>
          </w:tcPr>
          <w:p w14:paraId="48702808"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Eat This Much</w:t>
            </w:r>
          </w:p>
        </w:tc>
        <w:tc>
          <w:tcPr>
            <w:tcW w:w="0" w:type="auto"/>
            <w:gridSpan w:val="10"/>
            <w:shd w:val="clear" w:color="auto" w:fill="BFBFBF" w:themeFill="background1" w:themeFillShade="BF"/>
            <w:noWrap/>
            <w:vAlign w:val="center"/>
            <w:hideMark/>
          </w:tcPr>
          <w:p w14:paraId="11BC9DF7" w14:textId="77777777" w:rsidR="00E474A1" w:rsidRPr="00E474A1" w:rsidRDefault="002F24CB" w:rsidP="00113644">
            <w:pPr>
              <w:spacing w:after="240"/>
              <w:jc w:val="center"/>
              <w:rPr>
                <w:rFonts w:ascii="Calibri" w:eastAsia="Times New Roman" w:hAnsi="Calibri" w:cs="Calibri"/>
                <w:b/>
                <w:color w:val="000000"/>
              </w:rPr>
            </w:pPr>
            <w:hyperlink r:id="rId9" w:history="1">
              <w:r w:rsidR="00E474A1" w:rsidRPr="007B0472">
                <w:rPr>
                  <w:rFonts w:ascii="Calibri" w:eastAsia="Times New Roman" w:hAnsi="Calibri" w:cs="Calibri"/>
                  <w:b/>
                  <w:color w:val="000000"/>
                </w:rPr>
                <w:t xml:space="preserve">http://www.eatthismuch.com/ </w:t>
              </w:r>
              <w:r w:rsidR="00E474A1" w:rsidRPr="00E474A1">
                <w:rPr>
                  <w:rFonts w:ascii="Calibri" w:eastAsia="Times New Roman" w:hAnsi="Calibri" w:cs="Calibri"/>
                  <w:b/>
                  <w:color w:val="000000"/>
                </w:rPr>
                <w:br/>
              </w:r>
            </w:hyperlink>
          </w:p>
        </w:tc>
        <w:tc>
          <w:tcPr>
            <w:tcW w:w="0" w:type="auto"/>
            <w:shd w:val="clear" w:color="auto" w:fill="BFBFBF" w:themeFill="background1" w:themeFillShade="BF"/>
            <w:noWrap/>
            <w:vAlign w:val="center"/>
            <w:hideMark/>
          </w:tcPr>
          <w:p w14:paraId="0C04C528"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$ 0.00</w:t>
            </w:r>
          </w:p>
        </w:tc>
      </w:tr>
      <w:tr w:rsidR="00E474A1" w:rsidRPr="00E474A1" w14:paraId="3E4C11E6" w14:textId="77777777" w:rsidTr="00D026D9">
        <w:trPr>
          <w:trHeight w:val="300"/>
        </w:trPr>
        <w:tc>
          <w:tcPr>
            <w:tcW w:w="0" w:type="auto"/>
            <w:gridSpan w:val="16"/>
            <w:noWrap/>
            <w:hideMark/>
          </w:tcPr>
          <w:p w14:paraId="2628E446" w14:textId="77777777" w:rsidR="00395979" w:rsidRDefault="00E474A1" w:rsidP="00113644">
            <w:pPr>
              <w:spacing w:after="240"/>
              <w:rPr>
                <w:rFonts w:ascii="Calibri" w:eastAsia="Times New Roman" w:hAnsi="Calibri" w:cs="Calibri"/>
                <w:b/>
                <w:bCs/>
                <w:color w:val="000000"/>
              </w:rPr>
            </w:pPr>
            <w:r w:rsidRPr="00E474A1">
              <w:rPr>
                <w:rFonts w:ascii="Calibri" w:eastAsia="Times New Roman" w:hAnsi="Calibri" w:cs="Calibri"/>
                <w:color w:val="000000"/>
              </w:rPr>
              <w:t xml:space="preserve">• user can specify the </w:t>
            </w:r>
            <w:r w:rsidRPr="00E474A1">
              <w:rPr>
                <w:rFonts w:ascii="Calibri" w:eastAsia="Times New Roman" w:hAnsi="Calibri" w:cs="Calibri"/>
                <w:b/>
                <w:bCs/>
                <w:color w:val="000000"/>
              </w:rPr>
              <w:t>amount of calories</w:t>
            </w:r>
            <w:r w:rsidRPr="00E474A1">
              <w:rPr>
                <w:rFonts w:ascii="Calibri" w:eastAsia="Times New Roman" w:hAnsi="Calibri" w:cs="Calibri"/>
                <w:color w:val="000000"/>
              </w:rPr>
              <w:t xml:space="preserve"> that he/she wants to consume</w:t>
            </w:r>
            <w:r w:rsidRPr="00E474A1">
              <w:rPr>
                <w:rFonts w:ascii="Calibri" w:eastAsia="Times New Roman" w:hAnsi="Calibri" w:cs="Calibri"/>
                <w:color w:val="000000"/>
              </w:rPr>
              <w:br/>
              <w:t xml:space="preserve">• user can </w:t>
            </w:r>
            <w:r w:rsidRPr="00E474A1">
              <w:rPr>
                <w:rFonts w:ascii="Calibri" w:eastAsia="Times New Roman" w:hAnsi="Calibri" w:cs="Calibri"/>
                <w:b/>
                <w:bCs/>
                <w:color w:val="000000"/>
              </w:rPr>
              <w:t>alter</w:t>
            </w:r>
            <w:r w:rsidRPr="00E474A1">
              <w:rPr>
                <w:rFonts w:ascii="Calibri" w:eastAsia="Times New Roman" w:hAnsi="Calibri" w:cs="Calibri"/>
                <w:color w:val="000000"/>
              </w:rPr>
              <w:t xml:space="preserve"> the suggest dishes</w:t>
            </w:r>
            <w:r w:rsidRPr="00E474A1">
              <w:rPr>
                <w:rFonts w:ascii="Calibri" w:eastAsia="Times New Roman" w:hAnsi="Calibri" w:cs="Calibri"/>
                <w:color w:val="000000"/>
              </w:rPr>
              <w:br/>
              <w:t xml:space="preserve">• protein/carbs/fat </w:t>
            </w:r>
            <w:r w:rsidRPr="00E474A1">
              <w:rPr>
                <w:rFonts w:ascii="Calibri" w:eastAsia="Times New Roman" w:hAnsi="Calibri" w:cs="Calibri"/>
                <w:b/>
                <w:bCs/>
                <w:color w:val="000000"/>
              </w:rPr>
              <w:t>statistics</w:t>
            </w:r>
          </w:p>
          <w:p w14:paraId="09CA1206" w14:textId="77777777" w:rsidR="00395979" w:rsidRDefault="00395979" w:rsidP="00113644">
            <w:pPr>
              <w:spacing w:after="240"/>
              <w:rPr>
                <w:rFonts w:ascii="Calibri" w:eastAsia="Times New Roman" w:hAnsi="Calibri" w:cs="Calibri"/>
                <w:color w:val="000000"/>
              </w:rPr>
            </w:pPr>
            <w:r w:rsidRPr="00E474A1">
              <w:rPr>
                <w:rFonts w:ascii="Calibri" w:eastAsia="Times New Roman" w:hAnsi="Calibri" w:cs="Calibri"/>
                <w:color w:val="000000"/>
              </w:rPr>
              <w:t>No premium version</w:t>
            </w:r>
          </w:p>
          <w:p w14:paraId="28221353" w14:textId="77777777" w:rsidR="00395979" w:rsidRPr="00E474A1" w:rsidRDefault="00395979" w:rsidP="00113644">
            <w:pPr>
              <w:spacing w:after="240"/>
              <w:rPr>
                <w:rFonts w:ascii="Calibri" w:eastAsia="Times New Roman" w:hAnsi="Calibri" w:cs="Calibri"/>
                <w:color w:val="000000"/>
              </w:rPr>
            </w:pPr>
            <w:r w:rsidRPr="00E474A1">
              <w:rPr>
                <w:rFonts w:ascii="Calibri" w:eastAsia="Times New Roman" w:hAnsi="Calibri" w:cs="Calibri"/>
                <w:color w:val="000000"/>
              </w:rPr>
              <w:t>Step 1: User specify the amount of calories that he/she wants to consume per day.</w:t>
            </w:r>
            <w:r w:rsidRPr="00E474A1">
              <w:rPr>
                <w:rFonts w:ascii="Calibri" w:eastAsia="Times New Roman" w:hAnsi="Calibri" w:cs="Calibri"/>
                <w:color w:val="000000"/>
              </w:rPr>
              <w:br/>
            </w:r>
            <w:r w:rsidRPr="00E474A1">
              <w:rPr>
                <w:rFonts w:ascii="Calibri" w:eastAsia="Times New Roman" w:hAnsi="Calibri" w:cs="Calibri"/>
                <w:color w:val="000000"/>
              </w:rPr>
              <w:br/>
              <w:t>Step 2: Website generates a daily menu with options of dishes that contains the calorie amount specified</w:t>
            </w:r>
            <w:r w:rsidRPr="00E474A1">
              <w:rPr>
                <w:rFonts w:ascii="Calibri" w:eastAsia="Times New Roman" w:hAnsi="Calibri" w:cs="Calibri"/>
                <w:color w:val="000000"/>
              </w:rPr>
              <w:br/>
            </w:r>
            <w:r w:rsidRPr="00E474A1">
              <w:rPr>
                <w:rFonts w:ascii="Calibri" w:eastAsia="Times New Roman" w:hAnsi="Calibri" w:cs="Calibri"/>
                <w:color w:val="000000"/>
              </w:rPr>
              <w:br/>
              <w:t>Step 3: User can choose new dishes and can verify the amount of protein, carbs and fat  in those dishes</w:t>
            </w:r>
          </w:p>
        </w:tc>
      </w:tr>
      <w:tr w:rsidR="00D026D9" w:rsidRPr="00E474A1" w14:paraId="54415DEE" w14:textId="77777777" w:rsidTr="00D026D9">
        <w:trPr>
          <w:trHeight w:val="300"/>
        </w:trPr>
        <w:tc>
          <w:tcPr>
            <w:tcW w:w="0" w:type="auto"/>
            <w:gridSpan w:val="3"/>
            <w:shd w:val="clear" w:color="auto" w:fill="BFBFBF" w:themeFill="background1" w:themeFillShade="BF"/>
            <w:noWrap/>
            <w:vAlign w:val="center"/>
            <w:hideMark/>
          </w:tcPr>
          <w:p w14:paraId="0757679F" w14:textId="77777777" w:rsidR="00E474A1" w:rsidRPr="00E474A1" w:rsidRDefault="00E474A1" w:rsidP="00113644">
            <w:pPr>
              <w:spacing w:after="240"/>
              <w:jc w:val="center"/>
              <w:rPr>
                <w:rFonts w:ascii="Calibri" w:eastAsia="Times New Roman" w:hAnsi="Calibri" w:cs="Calibri"/>
                <w:b/>
                <w:color w:val="000000"/>
              </w:rPr>
            </w:pPr>
            <w:proofErr w:type="spellStart"/>
            <w:r w:rsidRPr="00E474A1">
              <w:rPr>
                <w:rFonts w:ascii="Calibri" w:eastAsia="Times New Roman" w:hAnsi="Calibri" w:cs="Calibri"/>
                <w:b/>
                <w:color w:val="000000"/>
              </w:rPr>
              <w:t>Swole</w:t>
            </w:r>
            <w:proofErr w:type="spellEnd"/>
            <w:r w:rsidRPr="00E474A1">
              <w:rPr>
                <w:rFonts w:ascii="Calibri" w:eastAsia="Times New Roman" w:hAnsi="Calibri" w:cs="Calibri"/>
                <w:b/>
                <w:color w:val="000000"/>
              </w:rPr>
              <w:t xml:space="preserve"> .Me</w:t>
            </w:r>
          </w:p>
        </w:tc>
        <w:tc>
          <w:tcPr>
            <w:tcW w:w="0" w:type="auto"/>
            <w:gridSpan w:val="7"/>
            <w:shd w:val="clear" w:color="auto" w:fill="BFBFBF" w:themeFill="background1" w:themeFillShade="BF"/>
            <w:noWrap/>
            <w:vAlign w:val="center"/>
            <w:hideMark/>
          </w:tcPr>
          <w:p w14:paraId="3F2EE1AE" w14:textId="77777777" w:rsidR="00E474A1" w:rsidRPr="00E474A1" w:rsidRDefault="002F24CB" w:rsidP="00113644">
            <w:pPr>
              <w:spacing w:after="240"/>
              <w:jc w:val="center"/>
              <w:rPr>
                <w:rFonts w:ascii="Calibri" w:eastAsia="Times New Roman" w:hAnsi="Calibri" w:cs="Calibri"/>
                <w:b/>
                <w:color w:val="000000"/>
              </w:rPr>
            </w:pPr>
            <w:hyperlink r:id="rId10" w:history="1">
              <w:r w:rsidR="00E474A1" w:rsidRPr="007B0472">
                <w:rPr>
                  <w:rFonts w:ascii="Calibri" w:eastAsia="Times New Roman" w:hAnsi="Calibri" w:cs="Calibri"/>
                  <w:b/>
                  <w:color w:val="000000"/>
                </w:rPr>
                <w:t>http://swole.me/</w:t>
              </w:r>
            </w:hyperlink>
          </w:p>
        </w:tc>
        <w:tc>
          <w:tcPr>
            <w:tcW w:w="0" w:type="auto"/>
            <w:gridSpan w:val="6"/>
            <w:shd w:val="clear" w:color="auto" w:fill="BFBFBF" w:themeFill="background1" w:themeFillShade="BF"/>
            <w:noWrap/>
            <w:vAlign w:val="center"/>
            <w:hideMark/>
          </w:tcPr>
          <w:p w14:paraId="04949C6B"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$ 0.00</w:t>
            </w:r>
          </w:p>
        </w:tc>
      </w:tr>
      <w:tr w:rsidR="00E474A1" w:rsidRPr="00E474A1" w14:paraId="31015E25" w14:textId="77777777" w:rsidTr="00D026D9">
        <w:trPr>
          <w:trHeight w:val="300"/>
        </w:trPr>
        <w:tc>
          <w:tcPr>
            <w:tcW w:w="0" w:type="auto"/>
            <w:gridSpan w:val="16"/>
            <w:noWrap/>
            <w:hideMark/>
          </w:tcPr>
          <w:p w14:paraId="6ABD61FA" w14:textId="77777777" w:rsidR="00CC566F" w:rsidRDefault="00E474A1" w:rsidP="00113644">
            <w:pPr>
              <w:spacing w:after="240"/>
              <w:rPr>
                <w:rFonts w:ascii="Calibri" w:eastAsia="Times New Roman" w:hAnsi="Calibri" w:cs="Calibri"/>
                <w:b/>
                <w:bCs/>
                <w:color w:val="000000"/>
              </w:rPr>
            </w:pPr>
            <w:r w:rsidRPr="00E474A1">
              <w:rPr>
                <w:rFonts w:ascii="Calibri" w:eastAsia="Times New Roman" w:hAnsi="Calibri" w:cs="Calibri"/>
                <w:color w:val="000000"/>
              </w:rPr>
              <w:t xml:space="preserve">• user can specify the </w:t>
            </w:r>
            <w:r w:rsidRPr="00E474A1">
              <w:rPr>
                <w:rFonts w:ascii="Calibri" w:eastAsia="Times New Roman" w:hAnsi="Calibri" w:cs="Calibri"/>
                <w:b/>
                <w:bCs/>
                <w:color w:val="000000"/>
              </w:rPr>
              <w:t>amount of calories</w:t>
            </w:r>
            <w:r w:rsidRPr="00E474A1">
              <w:rPr>
                <w:rFonts w:ascii="Calibri" w:eastAsia="Times New Roman" w:hAnsi="Calibri" w:cs="Calibri"/>
                <w:color w:val="000000"/>
              </w:rPr>
              <w:t xml:space="preserve"> that he/she wants to consume</w:t>
            </w:r>
            <w:r w:rsidRPr="00E474A1">
              <w:rPr>
                <w:rFonts w:ascii="Calibri" w:eastAsia="Times New Roman" w:hAnsi="Calibri" w:cs="Calibri"/>
                <w:color w:val="000000"/>
              </w:rPr>
              <w:br/>
              <w:t xml:space="preserve">• user can </w:t>
            </w:r>
            <w:r w:rsidRPr="00E474A1">
              <w:rPr>
                <w:rFonts w:ascii="Calibri" w:eastAsia="Times New Roman" w:hAnsi="Calibri" w:cs="Calibri"/>
                <w:b/>
                <w:bCs/>
                <w:color w:val="000000"/>
              </w:rPr>
              <w:t>alter</w:t>
            </w:r>
            <w:r w:rsidRPr="00E474A1">
              <w:rPr>
                <w:rFonts w:ascii="Calibri" w:eastAsia="Times New Roman" w:hAnsi="Calibri" w:cs="Calibri"/>
                <w:color w:val="000000"/>
              </w:rPr>
              <w:t xml:space="preserve"> the suggest dishes</w:t>
            </w:r>
            <w:r w:rsidRPr="00E474A1">
              <w:rPr>
                <w:rFonts w:ascii="Calibri" w:eastAsia="Times New Roman" w:hAnsi="Calibri" w:cs="Calibri"/>
                <w:color w:val="000000"/>
              </w:rPr>
              <w:br/>
              <w:t xml:space="preserve">• protein/carbs/fat </w:t>
            </w:r>
            <w:r w:rsidRPr="00E474A1">
              <w:rPr>
                <w:rFonts w:ascii="Calibri" w:eastAsia="Times New Roman" w:hAnsi="Calibri" w:cs="Calibri"/>
                <w:b/>
                <w:bCs/>
                <w:color w:val="000000"/>
              </w:rPr>
              <w:t>statistics</w:t>
            </w:r>
          </w:p>
          <w:p w14:paraId="7E64B0F2" w14:textId="77777777" w:rsidR="00CC566F" w:rsidRDefault="00CC566F" w:rsidP="00113644">
            <w:pPr>
              <w:spacing w:after="240"/>
              <w:rPr>
                <w:rFonts w:ascii="Calibri" w:eastAsia="Times New Roman" w:hAnsi="Calibri" w:cs="Calibri"/>
                <w:color w:val="000000"/>
              </w:rPr>
            </w:pPr>
            <w:r w:rsidRPr="00E474A1">
              <w:rPr>
                <w:rFonts w:ascii="Calibri" w:eastAsia="Times New Roman" w:hAnsi="Calibri" w:cs="Calibri"/>
                <w:color w:val="000000"/>
              </w:rPr>
              <w:t>No premium version</w:t>
            </w:r>
          </w:p>
          <w:p w14:paraId="77E54127" w14:textId="77777777" w:rsidR="001D4661" w:rsidRPr="00E474A1" w:rsidRDefault="001D4661" w:rsidP="00113644">
            <w:pPr>
              <w:spacing w:after="240"/>
              <w:rPr>
                <w:rFonts w:ascii="Calibri" w:eastAsia="Times New Roman" w:hAnsi="Calibri" w:cs="Calibri"/>
                <w:color w:val="000000"/>
              </w:rPr>
            </w:pPr>
            <w:r w:rsidRPr="00E474A1">
              <w:rPr>
                <w:rFonts w:ascii="Calibri" w:eastAsia="Times New Roman" w:hAnsi="Calibri" w:cs="Calibri"/>
                <w:color w:val="000000"/>
              </w:rPr>
              <w:lastRenderedPageBreak/>
              <w:t>Step 1: User specify the amount of calories that he/she wants to consume per day.</w:t>
            </w:r>
            <w:r w:rsidRPr="00E474A1">
              <w:rPr>
                <w:rFonts w:ascii="Calibri" w:eastAsia="Times New Roman" w:hAnsi="Calibri" w:cs="Calibri"/>
                <w:color w:val="000000"/>
              </w:rPr>
              <w:br/>
            </w:r>
            <w:r w:rsidRPr="00E474A1">
              <w:rPr>
                <w:rFonts w:ascii="Calibri" w:eastAsia="Times New Roman" w:hAnsi="Calibri" w:cs="Calibri"/>
                <w:color w:val="000000"/>
              </w:rPr>
              <w:br/>
              <w:t>Step 2: Website generates a daily menu with options of dishes that contains the calorie amount specified</w:t>
            </w:r>
            <w:r w:rsidRPr="00E474A1">
              <w:rPr>
                <w:rFonts w:ascii="Calibri" w:eastAsia="Times New Roman" w:hAnsi="Calibri" w:cs="Calibri"/>
                <w:color w:val="000000"/>
              </w:rPr>
              <w:br/>
            </w:r>
            <w:r w:rsidRPr="00E474A1">
              <w:rPr>
                <w:rFonts w:ascii="Calibri" w:eastAsia="Times New Roman" w:hAnsi="Calibri" w:cs="Calibri"/>
                <w:color w:val="000000"/>
              </w:rPr>
              <w:br/>
              <w:t>Step 3: User can choose new dishes and can verify the amount of protein, carbs and fat  in those dishes</w:t>
            </w:r>
          </w:p>
        </w:tc>
      </w:tr>
      <w:tr w:rsidR="00D026D9" w:rsidRPr="00E474A1" w14:paraId="78A5DE11" w14:textId="77777777" w:rsidTr="00D026D9">
        <w:trPr>
          <w:trHeight w:val="300"/>
        </w:trPr>
        <w:tc>
          <w:tcPr>
            <w:tcW w:w="0" w:type="auto"/>
            <w:gridSpan w:val="4"/>
            <w:shd w:val="clear" w:color="auto" w:fill="BFBFBF" w:themeFill="background1" w:themeFillShade="BF"/>
            <w:noWrap/>
            <w:vAlign w:val="center"/>
            <w:hideMark/>
          </w:tcPr>
          <w:p w14:paraId="1C85775A"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lastRenderedPageBreak/>
              <w:t>Eating Well</w:t>
            </w:r>
          </w:p>
        </w:tc>
        <w:tc>
          <w:tcPr>
            <w:tcW w:w="0" w:type="auto"/>
            <w:gridSpan w:val="11"/>
            <w:shd w:val="clear" w:color="auto" w:fill="BFBFBF" w:themeFill="background1" w:themeFillShade="BF"/>
            <w:noWrap/>
            <w:vAlign w:val="center"/>
            <w:hideMark/>
          </w:tcPr>
          <w:p w14:paraId="47407D3B" w14:textId="77777777" w:rsidR="00E474A1" w:rsidRPr="00E474A1" w:rsidRDefault="002F24CB" w:rsidP="00113644">
            <w:pPr>
              <w:spacing w:after="240"/>
              <w:jc w:val="center"/>
              <w:rPr>
                <w:rFonts w:ascii="Calibri" w:eastAsia="Times New Roman" w:hAnsi="Calibri" w:cs="Calibri"/>
                <w:b/>
                <w:color w:val="000000"/>
              </w:rPr>
            </w:pPr>
            <w:hyperlink r:id="rId11" w:history="1">
              <w:r w:rsidR="00E474A1" w:rsidRPr="007B0472">
                <w:rPr>
                  <w:rFonts w:ascii="Calibri" w:eastAsia="Times New Roman" w:hAnsi="Calibri" w:cs="Calibri"/>
                  <w:b/>
                  <w:color w:val="000000"/>
                </w:rPr>
                <w:t>http://www.eatingwell.com/nutrition_health/weight_loss_diet_plans/diet_meal_plans</w:t>
              </w:r>
            </w:hyperlink>
          </w:p>
        </w:tc>
        <w:tc>
          <w:tcPr>
            <w:tcW w:w="0" w:type="auto"/>
            <w:shd w:val="clear" w:color="auto" w:fill="BFBFBF" w:themeFill="background1" w:themeFillShade="BF"/>
            <w:noWrap/>
            <w:vAlign w:val="center"/>
            <w:hideMark/>
          </w:tcPr>
          <w:p w14:paraId="1011097E"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w:t>
            </w:r>
            <w:r w:rsidR="00F2314F">
              <w:rPr>
                <w:rFonts w:ascii="Calibri" w:eastAsia="Times New Roman" w:hAnsi="Calibri" w:cs="Calibri"/>
                <w:b/>
                <w:color w:val="000000"/>
              </w:rPr>
              <w:t>0.00</w:t>
            </w:r>
          </w:p>
        </w:tc>
      </w:tr>
      <w:tr w:rsidR="00E474A1" w:rsidRPr="00E474A1" w14:paraId="02DC8EA9" w14:textId="77777777" w:rsidTr="00D026D9">
        <w:trPr>
          <w:trHeight w:val="300"/>
        </w:trPr>
        <w:tc>
          <w:tcPr>
            <w:tcW w:w="0" w:type="auto"/>
            <w:gridSpan w:val="16"/>
            <w:noWrap/>
            <w:hideMark/>
          </w:tcPr>
          <w:p w14:paraId="0E453454" w14:textId="77777777" w:rsidR="000F3B9D" w:rsidRDefault="00E474A1" w:rsidP="00113644">
            <w:pPr>
              <w:spacing w:after="240"/>
              <w:rPr>
                <w:rFonts w:ascii="Calibri" w:eastAsia="Times New Roman" w:hAnsi="Calibri" w:cs="Calibri"/>
                <w:color w:val="000000"/>
              </w:rPr>
            </w:pPr>
            <w:r w:rsidRPr="00E474A1">
              <w:rPr>
                <w:rFonts w:ascii="Calibri" w:eastAsia="Times New Roman" w:hAnsi="Calibri" w:cs="Calibri"/>
                <w:color w:val="000000"/>
              </w:rPr>
              <w:t>• user can choose between Weight Loss, Diabetes, Vegetarian, Heart Healthy, Gluten Free or Healthy Aging meal plans.</w:t>
            </w:r>
            <w:r w:rsidRPr="00E474A1">
              <w:rPr>
                <w:rFonts w:ascii="Calibri" w:eastAsia="Times New Roman" w:hAnsi="Calibri" w:cs="Calibri"/>
                <w:color w:val="000000"/>
              </w:rPr>
              <w:br/>
              <w:t>• recipe archive</w:t>
            </w:r>
          </w:p>
          <w:p w14:paraId="0FF541A0" w14:textId="77777777" w:rsidR="000F3B9D" w:rsidRDefault="000F3B9D" w:rsidP="00113644">
            <w:pPr>
              <w:spacing w:after="240"/>
              <w:rPr>
                <w:rFonts w:ascii="Calibri" w:eastAsia="Times New Roman" w:hAnsi="Calibri" w:cs="Calibri"/>
                <w:color w:val="000000"/>
              </w:rPr>
            </w:pPr>
            <w:r w:rsidRPr="00E474A1">
              <w:rPr>
                <w:rFonts w:ascii="Calibri" w:eastAsia="Times New Roman" w:hAnsi="Calibri" w:cs="Calibri"/>
                <w:color w:val="000000"/>
              </w:rPr>
              <w:t>No premium version</w:t>
            </w:r>
          </w:p>
          <w:p w14:paraId="4EE35910" w14:textId="77777777" w:rsidR="000F3B9D" w:rsidRPr="00E474A1" w:rsidRDefault="000F3B9D" w:rsidP="00113644">
            <w:pPr>
              <w:spacing w:after="240"/>
              <w:rPr>
                <w:rFonts w:ascii="Calibri" w:eastAsia="Times New Roman" w:hAnsi="Calibri" w:cs="Calibri"/>
                <w:color w:val="000000"/>
              </w:rPr>
            </w:pPr>
            <w:r w:rsidRPr="00E474A1">
              <w:rPr>
                <w:rFonts w:ascii="Calibri" w:eastAsia="Times New Roman" w:hAnsi="Calibri" w:cs="Calibri"/>
                <w:color w:val="000000"/>
              </w:rPr>
              <w:t>Step 1: Users specify the  type of meal plan (Weight Loss, Diabetes, Vegetarian, Heart Healthy, Gluten Free or Healthy Aging) and physical information</w:t>
            </w:r>
            <w:r w:rsidRPr="00E474A1">
              <w:rPr>
                <w:rFonts w:ascii="Calibri" w:eastAsia="Times New Roman" w:hAnsi="Calibri" w:cs="Calibri"/>
                <w:color w:val="000000"/>
              </w:rPr>
              <w:br/>
            </w:r>
            <w:r w:rsidRPr="00E474A1">
              <w:rPr>
                <w:rFonts w:ascii="Calibri" w:eastAsia="Times New Roman" w:hAnsi="Calibri" w:cs="Calibri"/>
                <w:color w:val="000000"/>
              </w:rPr>
              <w:br/>
              <w:t>Step 2: Website provides a Meal Plan with recipes suggestions</w:t>
            </w:r>
          </w:p>
        </w:tc>
      </w:tr>
      <w:tr w:rsidR="00D026D9" w:rsidRPr="00E474A1" w14:paraId="37C806D1" w14:textId="77777777" w:rsidTr="00D026D9">
        <w:trPr>
          <w:trHeight w:val="300"/>
        </w:trPr>
        <w:tc>
          <w:tcPr>
            <w:tcW w:w="0" w:type="auto"/>
            <w:gridSpan w:val="6"/>
            <w:shd w:val="clear" w:color="auto" w:fill="BFBFBF" w:themeFill="background1" w:themeFillShade="BF"/>
            <w:noWrap/>
            <w:vAlign w:val="center"/>
            <w:hideMark/>
          </w:tcPr>
          <w:p w14:paraId="6259A6AF"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South Beach Diet</w:t>
            </w:r>
          </w:p>
        </w:tc>
        <w:tc>
          <w:tcPr>
            <w:tcW w:w="0" w:type="auto"/>
            <w:gridSpan w:val="6"/>
            <w:shd w:val="clear" w:color="auto" w:fill="BFBFBF" w:themeFill="background1" w:themeFillShade="BF"/>
            <w:noWrap/>
            <w:vAlign w:val="center"/>
            <w:hideMark/>
          </w:tcPr>
          <w:p w14:paraId="245C77BF" w14:textId="77777777" w:rsidR="00E474A1" w:rsidRPr="00E474A1" w:rsidRDefault="002F24CB" w:rsidP="00113644">
            <w:pPr>
              <w:spacing w:after="240"/>
              <w:jc w:val="center"/>
              <w:rPr>
                <w:rFonts w:ascii="Calibri" w:eastAsia="Times New Roman" w:hAnsi="Calibri" w:cs="Calibri"/>
                <w:b/>
                <w:color w:val="000000"/>
              </w:rPr>
            </w:pPr>
            <w:hyperlink r:id="rId12" w:history="1">
              <w:r w:rsidR="00E474A1" w:rsidRPr="007B0472">
                <w:rPr>
                  <w:rFonts w:ascii="Calibri" w:eastAsia="Times New Roman" w:hAnsi="Calibri" w:cs="Calibri"/>
                  <w:b/>
                  <w:color w:val="000000"/>
                </w:rPr>
                <w:t xml:space="preserve">http://www.southbeachdiet.com/diet/recipes </w:t>
              </w:r>
              <w:r w:rsidR="00E474A1" w:rsidRPr="00E474A1">
                <w:rPr>
                  <w:rFonts w:ascii="Calibri" w:eastAsia="Times New Roman" w:hAnsi="Calibri" w:cs="Calibri"/>
                  <w:b/>
                  <w:color w:val="000000"/>
                </w:rPr>
                <w:br/>
              </w:r>
            </w:hyperlink>
          </w:p>
        </w:tc>
        <w:tc>
          <w:tcPr>
            <w:tcW w:w="0" w:type="auto"/>
            <w:gridSpan w:val="4"/>
            <w:shd w:val="clear" w:color="auto" w:fill="BFBFBF" w:themeFill="background1" w:themeFillShade="BF"/>
            <w:noWrap/>
            <w:vAlign w:val="center"/>
            <w:hideMark/>
          </w:tcPr>
          <w:p w14:paraId="0A6AA1A6"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$ 20.00</w:t>
            </w:r>
          </w:p>
        </w:tc>
      </w:tr>
      <w:tr w:rsidR="00E474A1" w:rsidRPr="00E474A1" w14:paraId="74DA95FA" w14:textId="77777777" w:rsidTr="00D026D9">
        <w:trPr>
          <w:trHeight w:val="300"/>
        </w:trPr>
        <w:tc>
          <w:tcPr>
            <w:tcW w:w="0" w:type="auto"/>
            <w:gridSpan w:val="16"/>
            <w:noWrap/>
            <w:hideMark/>
          </w:tcPr>
          <w:p w14:paraId="0FBA4B88" w14:textId="77777777" w:rsidR="008E4183" w:rsidRDefault="00E474A1" w:rsidP="00113644">
            <w:pPr>
              <w:spacing w:after="240"/>
              <w:rPr>
                <w:rFonts w:ascii="Calibri" w:eastAsia="Times New Roman" w:hAnsi="Calibri" w:cs="Calibri"/>
                <w:b/>
                <w:bCs/>
                <w:color w:val="000000"/>
              </w:rPr>
            </w:pPr>
            <w:r w:rsidRPr="00E474A1">
              <w:rPr>
                <w:rFonts w:ascii="Calibri" w:eastAsia="Times New Roman" w:hAnsi="Calibri" w:cs="Calibri"/>
                <w:color w:val="000000"/>
              </w:rPr>
              <w:t xml:space="preserve">• grocery-shopping </w:t>
            </w:r>
            <w:r w:rsidRPr="00E474A1">
              <w:rPr>
                <w:rFonts w:ascii="Calibri" w:eastAsia="Times New Roman" w:hAnsi="Calibri" w:cs="Calibri"/>
                <w:b/>
                <w:bCs/>
                <w:color w:val="000000"/>
              </w:rPr>
              <w:t>planner</w:t>
            </w:r>
            <w:r w:rsidRPr="00E474A1">
              <w:rPr>
                <w:rFonts w:ascii="Calibri" w:eastAsia="Times New Roman" w:hAnsi="Calibri" w:cs="Calibri"/>
                <w:color w:val="000000"/>
              </w:rPr>
              <w:br/>
              <w:t xml:space="preserve">• a guide to staying on the program when </w:t>
            </w:r>
            <w:r w:rsidRPr="00E474A1">
              <w:rPr>
                <w:rFonts w:ascii="Calibri" w:eastAsia="Times New Roman" w:hAnsi="Calibri" w:cs="Calibri"/>
                <w:b/>
                <w:bCs/>
                <w:color w:val="000000"/>
              </w:rPr>
              <w:t>dining out</w:t>
            </w:r>
            <w:r w:rsidRPr="00E474A1">
              <w:rPr>
                <w:rFonts w:ascii="Calibri" w:eastAsia="Times New Roman" w:hAnsi="Calibri" w:cs="Calibri"/>
                <w:color w:val="000000"/>
              </w:rPr>
              <w:br/>
              <w:t xml:space="preserve">• a recipe </w:t>
            </w:r>
            <w:r w:rsidRPr="00E474A1">
              <w:rPr>
                <w:rFonts w:ascii="Calibri" w:eastAsia="Times New Roman" w:hAnsi="Calibri" w:cs="Calibri"/>
                <w:b/>
                <w:bCs/>
                <w:color w:val="000000"/>
              </w:rPr>
              <w:t>archive</w:t>
            </w:r>
            <w:r w:rsidRPr="00E474A1">
              <w:rPr>
                <w:rFonts w:ascii="Calibri" w:eastAsia="Times New Roman" w:hAnsi="Calibri" w:cs="Calibri"/>
                <w:color w:val="000000"/>
              </w:rPr>
              <w:br/>
              <w:t>• users can specify their</w:t>
            </w:r>
            <w:r w:rsidRPr="00E474A1">
              <w:rPr>
                <w:rFonts w:ascii="Calibri" w:eastAsia="Times New Roman" w:hAnsi="Calibri" w:cs="Calibri"/>
                <w:b/>
                <w:bCs/>
                <w:color w:val="000000"/>
              </w:rPr>
              <w:t xml:space="preserve"> weight loss goals</w:t>
            </w:r>
          </w:p>
          <w:p w14:paraId="78F05E72" w14:textId="77777777" w:rsidR="008E4183" w:rsidRDefault="008E4183" w:rsidP="00113644">
            <w:pPr>
              <w:spacing w:after="240"/>
              <w:rPr>
                <w:rFonts w:ascii="Calibri" w:eastAsia="Times New Roman" w:hAnsi="Calibri" w:cs="Calibri"/>
                <w:color w:val="000000"/>
              </w:rPr>
            </w:pPr>
            <w:r w:rsidRPr="00E474A1">
              <w:rPr>
                <w:rFonts w:ascii="Calibri" w:eastAsia="Times New Roman" w:hAnsi="Calibri" w:cs="Calibri"/>
                <w:color w:val="000000"/>
              </w:rPr>
              <w:t>No free version</w:t>
            </w:r>
          </w:p>
          <w:p w14:paraId="3864248A" w14:textId="77777777" w:rsidR="008E4183" w:rsidRPr="00E474A1" w:rsidRDefault="008E4183" w:rsidP="00113644">
            <w:pPr>
              <w:spacing w:after="240"/>
              <w:rPr>
                <w:rFonts w:ascii="Calibri" w:eastAsia="Times New Roman" w:hAnsi="Calibri" w:cs="Calibri"/>
                <w:color w:val="000000"/>
              </w:rPr>
            </w:pPr>
            <w:r w:rsidRPr="00E474A1">
              <w:rPr>
                <w:rFonts w:ascii="Calibri" w:eastAsia="Times New Roman" w:hAnsi="Calibri" w:cs="Calibri"/>
                <w:color w:val="000000"/>
              </w:rPr>
              <w:t xml:space="preserve">Step 1: Users complete a survey about their physical information (weight, height, </w:t>
            </w:r>
            <w:r w:rsidR="00BF1D6A" w:rsidRPr="00E474A1">
              <w:rPr>
                <w:rFonts w:ascii="Calibri" w:eastAsia="Times New Roman" w:hAnsi="Calibri" w:cs="Calibri"/>
                <w:color w:val="000000"/>
              </w:rPr>
              <w:t>and age</w:t>
            </w:r>
            <w:r w:rsidRPr="00E474A1">
              <w:rPr>
                <w:rFonts w:ascii="Calibri" w:eastAsia="Times New Roman" w:hAnsi="Calibri" w:cs="Calibri"/>
                <w:color w:val="000000"/>
              </w:rPr>
              <w:t>), free daily time.</w:t>
            </w:r>
            <w:r w:rsidRPr="00E474A1">
              <w:rPr>
                <w:rFonts w:ascii="Calibri" w:eastAsia="Times New Roman" w:hAnsi="Calibri" w:cs="Calibri"/>
                <w:color w:val="000000"/>
              </w:rPr>
              <w:br/>
            </w:r>
            <w:r w:rsidRPr="00E474A1">
              <w:rPr>
                <w:rFonts w:ascii="Calibri" w:eastAsia="Times New Roman" w:hAnsi="Calibri" w:cs="Calibri"/>
                <w:color w:val="000000"/>
              </w:rPr>
              <w:br/>
              <w:t>Step 2: The website will suggest guides to help the user with the diet.</w:t>
            </w:r>
          </w:p>
        </w:tc>
      </w:tr>
      <w:tr w:rsidR="00D026D9" w:rsidRPr="00E474A1" w14:paraId="197865B6" w14:textId="77777777" w:rsidTr="00D026D9">
        <w:trPr>
          <w:trHeight w:val="300"/>
        </w:trPr>
        <w:tc>
          <w:tcPr>
            <w:tcW w:w="0" w:type="auto"/>
            <w:gridSpan w:val="2"/>
            <w:shd w:val="clear" w:color="auto" w:fill="BFBFBF" w:themeFill="background1" w:themeFillShade="BF"/>
            <w:noWrap/>
            <w:vAlign w:val="center"/>
            <w:hideMark/>
          </w:tcPr>
          <w:p w14:paraId="00B87B7B"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Diet.com</w:t>
            </w:r>
          </w:p>
        </w:tc>
        <w:tc>
          <w:tcPr>
            <w:tcW w:w="0" w:type="auto"/>
            <w:gridSpan w:val="10"/>
            <w:shd w:val="clear" w:color="auto" w:fill="BFBFBF" w:themeFill="background1" w:themeFillShade="BF"/>
            <w:noWrap/>
            <w:vAlign w:val="center"/>
            <w:hideMark/>
          </w:tcPr>
          <w:p w14:paraId="4065C146" w14:textId="77777777" w:rsidR="00E474A1" w:rsidRPr="00E474A1" w:rsidRDefault="002F24CB" w:rsidP="00113644">
            <w:pPr>
              <w:spacing w:after="240"/>
              <w:jc w:val="center"/>
              <w:rPr>
                <w:rFonts w:ascii="Calibri" w:eastAsia="Times New Roman" w:hAnsi="Calibri" w:cs="Calibri"/>
                <w:b/>
                <w:color w:val="000000"/>
              </w:rPr>
            </w:pPr>
            <w:hyperlink r:id="rId13" w:history="1">
              <w:r w:rsidR="00E474A1" w:rsidRPr="007B0472">
                <w:rPr>
                  <w:rFonts w:ascii="Calibri" w:eastAsia="Times New Roman" w:hAnsi="Calibri" w:cs="Calibri"/>
                  <w:b/>
                  <w:color w:val="000000"/>
                </w:rPr>
                <w:t>http://www.diet.com/</w:t>
              </w:r>
            </w:hyperlink>
          </w:p>
        </w:tc>
        <w:tc>
          <w:tcPr>
            <w:tcW w:w="0" w:type="auto"/>
            <w:gridSpan w:val="4"/>
            <w:shd w:val="clear" w:color="auto" w:fill="BFBFBF" w:themeFill="background1" w:themeFillShade="BF"/>
            <w:noWrap/>
            <w:vAlign w:val="center"/>
            <w:hideMark/>
          </w:tcPr>
          <w:p w14:paraId="1AB47EFD" w14:textId="77777777" w:rsidR="00E474A1" w:rsidRPr="00E474A1" w:rsidRDefault="00E474A1" w:rsidP="00113644">
            <w:pPr>
              <w:spacing w:after="240"/>
              <w:jc w:val="center"/>
              <w:rPr>
                <w:rFonts w:ascii="Calibri" w:eastAsia="Times New Roman" w:hAnsi="Calibri" w:cs="Calibri"/>
                <w:b/>
                <w:color w:val="000000"/>
              </w:rPr>
            </w:pPr>
            <w:r w:rsidRPr="00E474A1">
              <w:rPr>
                <w:rFonts w:ascii="Calibri" w:eastAsia="Times New Roman" w:hAnsi="Calibri" w:cs="Calibri"/>
                <w:b/>
                <w:color w:val="000000"/>
              </w:rPr>
              <w:t>$ 40.00</w:t>
            </w:r>
          </w:p>
        </w:tc>
      </w:tr>
      <w:tr w:rsidR="00E474A1" w:rsidRPr="00E474A1" w14:paraId="0EF45BF7" w14:textId="77777777" w:rsidTr="00D026D9">
        <w:trPr>
          <w:trHeight w:val="300"/>
        </w:trPr>
        <w:tc>
          <w:tcPr>
            <w:tcW w:w="0" w:type="auto"/>
            <w:gridSpan w:val="16"/>
            <w:noWrap/>
            <w:hideMark/>
          </w:tcPr>
          <w:p w14:paraId="3AE2BAA1" w14:textId="77777777" w:rsidR="00F70730" w:rsidRDefault="00E474A1" w:rsidP="00113644">
            <w:pPr>
              <w:spacing w:after="240"/>
              <w:rPr>
                <w:rFonts w:ascii="Calibri" w:eastAsia="Times New Roman" w:hAnsi="Calibri" w:cs="Calibri"/>
                <w:color w:val="000000"/>
              </w:rPr>
            </w:pPr>
            <w:r w:rsidRPr="00E474A1">
              <w:rPr>
                <w:rFonts w:ascii="Calibri" w:eastAsia="Times New Roman" w:hAnsi="Calibri" w:cs="Calibri"/>
                <w:color w:val="000000"/>
              </w:rPr>
              <w:t xml:space="preserve">• users can specify </w:t>
            </w:r>
            <w:r w:rsidRPr="00E474A1">
              <w:rPr>
                <w:rFonts w:ascii="Calibri" w:eastAsia="Times New Roman" w:hAnsi="Calibri" w:cs="Calibri"/>
                <w:b/>
                <w:bCs/>
                <w:color w:val="000000"/>
              </w:rPr>
              <w:t>physical information</w:t>
            </w:r>
            <w:r w:rsidRPr="00E474A1">
              <w:rPr>
                <w:rFonts w:ascii="Calibri" w:eastAsia="Times New Roman" w:hAnsi="Calibri" w:cs="Calibri"/>
                <w:color w:val="000000"/>
              </w:rPr>
              <w:br/>
              <w:t xml:space="preserve">• access to the </w:t>
            </w:r>
            <w:r w:rsidRPr="00E474A1">
              <w:rPr>
                <w:rFonts w:ascii="Calibri" w:eastAsia="Times New Roman" w:hAnsi="Calibri" w:cs="Calibri"/>
                <w:b/>
                <w:bCs/>
                <w:color w:val="000000"/>
              </w:rPr>
              <w:t>staff doctor</w:t>
            </w:r>
            <w:r w:rsidRPr="00E474A1">
              <w:rPr>
                <w:rFonts w:ascii="Calibri" w:eastAsia="Times New Roman" w:hAnsi="Calibri" w:cs="Calibri"/>
                <w:color w:val="000000"/>
              </w:rPr>
              <w:br/>
              <w:t xml:space="preserve">• live weekly chats with diet and fitness </w:t>
            </w:r>
            <w:r w:rsidRPr="00E474A1">
              <w:rPr>
                <w:rFonts w:ascii="Calibri" w:eastAsia="Times New Roman" w:hAnsi="Calibri" w:cs="Calibri"/>
                <w:b/>
                <w:bCs/>
                <w:color w:val="000000"/>
              </w:rPr>
              <w:t>experts</w:t>
            </w:r>
            <w:r w:rsidRPr="00E474A1">
              <w:rPr>
                <w:rFonts w:ascii="Calibri" w:eastAsia="Times New Roman" w:hAnsi="Calibri" w:cs="Calibri"/>
                <w:color w:val="000000"/>
              </w:rPr>
              <w:br/>
              <w:t xml:space="preserve">• message </w:t>
            </w:r>
            <w:r w:rsidRPr="00E474A1">
              <w:rPr>
                <w:rFonts w:ascii="Calibri" w:eastAsia="Times New Roman" w:hAnsi="Calibri" w:cs="Calibri"/>
                <w:b/>
                <w:bCs/>
                <w:color w:val="000000"/>
              </w:rPr>
              <w:t>boards</w:t>
            </w:r>
            <w:r w:rsidRPr="00E474A1">
              <w:rPr>
                <w:rFonts w:ascii="Calibri" w:eastAsia="Times New Roman" w:hAnsi="Calibri" w:cs="Calibri"/>
                <w:color w:val="000000"/>
              </w:rPr>
              <w:br/>
              <w:t xml:space="preserve">• </w:t>
            </w:r>
            <w:r w:rsidRPr="00E474A1">
              <w:rPr>
                <w:rFonts w:ascii="Calibri" w:eastAsia="Times New Roman" w:hAnsi="Calibri" w:cs="Calibri"/>
                <w:b/>
                <w:bCs/>
                <w:color w:val="000000"/>
              </w:rPr>
              <w:t>buddy system</w:t>
            </w:r>
            <w:r w:rsidRPr="00E474A1">
              <w:rPr>
                <w:rFonts w:ascii="Calibri" w:eastAsia="Times New Roman" w:hAnsi="Calibri" w:cs="Calibri"/>
                <w:color w:val="000000"/>
              </w:rPr>
              <w:t xml:space="preserve"> to pair users with a fellow dieter for more motivation</w:t>
            </w:r>
          </w:p>
          <w:p w14:paraId="271E7F37" w14:textId="77777777" w:rsidR="00F70730" w:rsidRDefault="00F70730" w:rsidP="00113644">
            <w:pPr>
              <w:spacing w:after="240"/>
              <w:rPr>
                <w:rFonts w:ascii="Calibri" w:eastAsia="Times New Roman" w:hAnsi="Calibri" w:cs="Calibri"/>
                <w:color w:val="000000"/>
              </w:rPr>
            </w:pPr>
            <w:r w:rsidRPr="00E474A1">
              <w:rPr>
                <w:rFonts w:ascii="Calibri" w:eastAsia="Times New Roman" w:hAnsi="Calibri" w:cs="Calibri"/>
                <w:color w:val="000000"/>
              </w:rPr>
              <w:t>No free version</w:t>
            </w:r>
          </w:p>
          <w:p w14:paraId="58033AD1" w14:textId="77777777" w:rsidR="00F70730" w:rsidRPr="00E474A1" w:rsidRDefault="00F70730" w:rsidP="00113644">
            <w:pPr>
              <w:spacing w:after="240"/>
              <w:rPr>
                <w:rFonts w:ascii="Calibri" w:eastAsia="Times New Roman" w:hAnsi="Calibri" w:cs="Calibri"/>
                <w:color w:val="000000"/>
              </w:rPr>
            </w:pPr>
            <w:r w:rsidRPr="00E474A1">
              <w:rPr>
                <w:rFonts w:ascii="Calibri" w:eastAsia="Times New Roman" w:hAnsi="Calibri" w:cs="Calibri"/>
                <w:color w:val="000000"/>
              </w:rPr>
              <w:t xml:space="preserve">Step 1: Users complete a survey about their physical information (weight, height, </w:t>
            </w:r>
            <w:r w:rsidR="00BF1D6A" w:rsidRPr="00E474A1">
              <w:rPr>
                <w:rFonts w:ascii="Calibri" w:eastAsia="Times New Roman" w:hAnsi="Calibri" w:cs="Calibri"/>
                <w:color w:val="000000"/>
              </w:rPr>
              <w:t>and age</w:t>
            </w:r>
            <w:r w:rsidRPr="00E474A1">
              <w:rPr>
                <w:rFonts w:ascii="Calibri" w:eastAsia="Times New Roman" w:hAnsi="Calibri" w:cs="Calibri"/>
                <w:color w:val="000000"/>
              </w:rPr>
              <w:t>), free daily time.</w:t>
            </w:r>
            <w:r w:rsidRPr="00E474A1">
              <w:rPr>
                <w:rFonts w:ascii="Calibri" w:eastAsia="Times New Roman" w:hAnsi="Calibri" w:cs="Calibri"/>
                <w:color w:val="000000"/>
              </w:rPr>
              <w:br/>
            </w:r>
            <w:r w:rsidRPr="00E474A1">
              <w:rPr>
                <w:rFonts w:ascii="Calibri" w:eastAsia="Times New Roman" w:hAnsi="Calibri" w:cs="Calibri"/>
                <w:color w:val="000000"/>
              </w:rPr>
              <w:lastRenderedPageBreak/>
              <w:br/>
              <w:t>Step 2: Website provides an eating style and personality profile</w:t>
            </w:r>
          </w:p>
        </w:tc>
      </w:tr>
    </w:tbl>
    <w:p w14:paraId="4F78C5C2" w14:textId="77777777" w:rsidR="00947BF3" w:rsidRDefault="00947BF3" w:rsidP="00113644">
      <w:pPr>
        <w:spacing w:after="240"/>
      </w:pPr>
    </w:p>
    <w:p w14:paraId="674771B3" w14:textId="4D2F31B4" w:rsidR="002C0B4B" w:rsidRDefault="002C0B4B" w:rsidP="00113644">
      <w:pPr>
        <w:spacing w:after="240"/>
        <w:jc w:val="both"/>
      </w:pPr>
      <w:r>
        <w:t xml:space="preserve">With this research </w:t>
      </w:r>
      <w:r w:rsidR="00954998">
        <w:t xml:space="preserve">it </w:t>
      </w:r>
      <w:r>
        <w:t xml:space="preserve">was possible </w:t>
      </w:r>
      <w:r w:rsidR="00954998">
        <w:t xml:space="preserve">to </w:t>
      </w:r>
      <w:r>
        <w:t xml:space="preserve">identify the diet planner websites that already exist, their main features and </w:t>
      </w:r>
      <w:r w:rsidR="007C39ED">
        <w:t>how the</w:t>
      </w:r>
      <w:r w:rsidR="00A959ED">
        <w:t xml:space="preserve"> user interaction</w:t>
      </w:r>
      <w:r w:rsidR="00954998">
        <w:t xml:space="preserve"> worked</w:t>
      </w:r>
      <w:r w:rsidR="00A959ED">
        <w:t>.</w:t>
      </w:r>
      <w:ins w:id="0" w:author="Dennis Shasha" w:date="2014-10-28T20:09:00Z">
        <w:r w:rsidR="00954998">
          <w:t xml:space="preserve"> </w:t>
        </w:r>
      </w:ins>
    </w:p>
    <w:p w14:paraId="3AE1D225" w14:textId="77777777" w:rsidR="00ED6BC1" w:rsidRDefault="00ED6BC1" w:rsidP="00113644">
      <w:pPr>
        <w:pStyle w:val="Heading2"/>
        <w:spacing w:after="240"/>
      </w:pPr>
      <w:r>
        <w:t>Database creation</w:t>
      </w:r>
    </w:p>
    <w:p w14:paraId="0447A16C" w14:textId="77777777" w:rsidR="00ED6BC1" w:rsidRDefault="00ED6BC1" w:rsidP="00113644">
      <w:pPr>
        <w:spacing w:after="240"/>
        <w:jc w:val="both"/>
      </w:pPr>
      <w:r>
        <w:t>Using the data from USDA</w:t>
      </w:r>
      <w:r w:rsidR="00954998">
        <w:t>, it</w:t>
      </w:r>
      <w:r>
        <w:t xml:space="preserve"> was possible to create the database for the web application. The selection of specifics tables from the USDA file and creation of the database for the web application was made using the </w:t>
      </w:r>
      <w:proofErr w:type="spellStart"/>
      <w:r w:rsidRPr="00ED6BC1">
        <w:t>phpmyadmin</w:t>
      </w:r>
      <w:proofErr w:type="spellEnd"/>
      <w:r w:rsidR="00755C0C">
        <w:t xml:space="preserve"> program</w:t>
      </w:r>
      <w:r w:rsidR="00345C2D">
        <w:t xml:space="preserve"> </w:t>
      </w:r>
      <w:r>
        <w:t xml:space="preserve">and the </w:t>
      </w:r>
      <w:r w:rsidR="005A589B">
        <w:t>result</w:t>
      </w:r>
      <w:r>
        <w:t xml:space="preserve"> can be seen at Description of the Data section. </w:t>
      </w:r>
    </w:p>
    <w:p w14:paraId="4B0866C1" w14:textId="77777777" w:rsidR="00E51271" w:rsidRDefault="00A75967" w:rsidP="00113644">
      <w:pPr>
        <w:pStyle w:val="Heading2"/>
        <w:spacing w:after="240"/>
      </w:pPr>
      <w:r>
        <w:t>Web application structure</w:t>
      </w:r>
    </w:p>
    <w:p w14:paraId="1C5ACEA3" w14:textId="77777777" w:rsidR="00916A7A" w:rsidRPr="00916A7A" w:rsidRDefault="00916A7A" w:rsidP="00113644">
      <w:pPr>
        <w:spacing w:after="240"/>
      </w:pPr>
      <w:r>
        <w:t xml:space="preserve">The following table shows the files present in the web application and their main </w:t>
      </w:r>
      <w:r w:rsidR="000A69FD">
        <w:t>function</w:t>
      </w:r>
      <w:r>
        <w:t>.</w:t>
      </w:r>
    </w:p>
    <w:tbl>
      <w:tblPr>
        <w:tblStyle w:val="GridTable4-Accent31"/>
        <w:tblW w:w="0" w:type="auto"/>
        <w:tblLook w:val="04A0" w:firstRow="1" w:lastRow="0" w:firstColumn="1" w:lastColumn="0" w:noHBand="0" w:noVBand="1"/>
      </w:tblPr>
      <w:tblGrid>
        <w:gridCol w:w="2188"/>
        <w:gridCol w:w="7162"/>
      </w:tblGrid>
      <w:tr w:rsidR="00916A7A" w14:paraId="117BC0F9" w14:textId="77777777" w:rsidTr="00AC5D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62B5F27E" w14:textId="77777777" w:rsidR="00916A7A" w:rsidRDefault="00916A7A" w:rsidP="00113644">
            <w:pPr>
              <w:spacing w:after="240"/>
            </w:pPr>
            <w:r>
              <w:t>File</w:t>
            </w:r>
          </w:p>
        </w:tc>
        <w:tc>
          <w:tcPr>
            <w:tcW w:w="7484" w:type="dxa"/>
          </w:tcPr>
          <w:p w14:paraId="7924BD36" w14:textId="77777777" w:rsidR="00916A7A" w:rsidRDefault="00916A7A" w:rsidP="00113644">
            <w:pPr>
              <w:spacing w:after="240"/>
              <w:cnfStyle w:val="100000000000" w:firstRow="1" w:lastRow="0" w:firstColumn="0" w:lastColumn="0" w:oddVBand="0" w:evenVBand="0" w:oddHBand="0" w:evenHBand="0" w:firstRowFirstColumn="0" w:firstRowLastColumn="0" w:lastRowFirstColumn="0" w:lastRowLastColumn="0"/>
            </w:pPr>
            <w:r>
              <w:t>Description</w:t>
            </w:r>
          </w:p>
        </w:tc>
      </w:tr>
      <w:tr w:rsidR="00916A7A" w14:paraId="16311A00" w14:textId="77777777" w:rsidTr="00AC5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53A6C9C7" w14:textId="77777777" w:rsidR="00916A7A" w:rsidRDefault="00916A7A" w:rsidP="00113644">
            <w:pPr>
              <w:spacing w:after="240"/>
            </w:pPr>
            <w:proofErr w:type="spellStart"/>
            <w:r>
              <w:t>register.php</w:t>
            </w:r>
            <w:proofErr w:type="spellEnd"/>
          </w:p>
        </w:tc>
        <w:tc>
          <w:tcPr>
            <w:tcW w:w="7484" w:type="dxa"/>
          </w:tcPr>
          <w:p w14:paraId="4097AF69" w14:textId="77777777" w:rsidR="00916A7A" w:rsidRDefault="00916A7A" w:rsidP="00113644">
            <w:pPr>
              <w:spacing w:after="240"/>
              <w:cnfStyle w:val="000000100000" w:firstRow="0" w:lastRow="0" w:firstColumn="0" w:lastColumn="0" w:oddVBand="0" w:evenVBand="0" w:oddHBand="1" w:evenHBand="0" w:firstRowFirstColumn="0" w:firstRowLastColumn="0" w:lastRowFirstColumn="0" w:lastRowLastColumn="0"/>
            </w:pPr>
            <w:r>
              <w:t xml:space="preserve">Displays the </w:t>
            </w:r>
            <w:r w:rsidR="001E22CC">
              <w:t>form where the user can create an account</w:t>
            </w:r>
            <w:r w:rsidR="00070EEF">
              <w:t xml:space="preserve"> and</w:t>
            </w:r>
            <w:r w:rsidR="001E22CC">
              <w:t xml:space="preserve"> the </w:t>
            </w:r>
            <w:r w:rsidR="00070EEF">
              <w:t>login form.</w:t>
            </w:r>
          </w:p>
        </w:tc>
      </w:tr>
      <w:tr w:rsidR="00916A7A" w14:paraId="313D400B" w14:textId="77777777" w:rsidTr="00AC5DCD">
        <w:tc>
          <w:tcPr>
            <w:cnfStyle w:val="001000000000" w:firstRow="0" w:lastRow="0" w:firstColumn="1" w:lastColumn="0" w:oddVBand="0" w:evenVBand="0" w:oddHBand="0" w:evenHBand="0" w:firstRowFirstColumn="0" w:firstRowLastColumn="0" w:lastRowFirstColumn="0" w:lastRowLastColumn="0"/>
            <w:tcW w:w="1866" w:type="dxa"/>
          </w:tcPr>
          <w:p w14:paraId="74BF3715" w14:textId="77777777" w:rsidR="00916A7A" w:rsidRDefault="00311008" w:rsidP="00113644">
            <w:pPr>
              <w:spacing w:after="240"/>
            </w:pPr>
            <w:proofErr w:type="spellStart"/>
            <w:r>
              <w:t>login</w:t>
            </w:r>
            <w:r w:rsidR="00541871">
              <w:t>ADM</w:t>
            </w:r>
            <w:r>
              <w:t>.php</w:t>
            </w:r>
            <w:proofErr w:type="spellEnd"/>
          </w:p>
        </w:tc>
        <w:tc>
          <w:tcPr>
            <w:tcW w:w="7484" w:type="dxa"/>
          </w:tcPr>
          <w:p w14:paraId="66B10C99" w14:textId="77777777" w:rsidR="00916A7A" w:rsidRDefault="00311008" w:rsidP="00113644">
            <w:pPr>
              <w:spacing w:after="240"/>
              <w:cnfStyle w:val="000000000000" w:firstRow="0" w:lastRow="0" w:firstColumn="0" w:lastColumn="0" w:oddVBand="0" w:evenVBand="0" w:oddHBand="0" w:evenHBand="0" w:firstRowFirstColumn="0" w:firstRowLastColumn="0" w:lastRowFirstColumn="0" w:lastRowLastColumn="0"/>
            </w:pPr>
            <w:r>
              <w:t>Displays the login form to administration area</w:t>
            </w:r>
            <w:r w:rsidR="00541871">
              <w:t>.</w:t>
            </w:r>
          </w:p>
        </w:tc>
      </w:tr>
      <w:tr w:rsidR="00916A7A" w14:paraId="3DEEFA2B" w14:textId="77777777" w:rsidTr="00AC5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15CEC682" w14:textId="77777777" w:rsidR="00916A7A" w:rsidRDefault="00070EEF" w:rsidP="00113644">
            <w:pPr>
              <w:spacing w:after="240"/>
            </w:pPr>
            <w:proofErr w:type="spellStart"/>
            <w:r>
              <w:t>index.php</w:t>
            </w:r>
            <w:proofErr w:type="spellEnd"/>
          </w:p>
        </w:tc>
        <w:tc>
          <w:tcPr>
            <w:tcW w:w="7484" w:type="dxa"/>
          </w:tcPr>
          <w:p w14:paraId="38A21AE8" w14:textId="77777777" w:rsidR="00916A7A" w:rsidRDefault="00070EEF" w:rsidP="00113644">
            <w:pPr>
              <w:spacing w:after="240"/>
              <w:cnfStyle w:val="000000100000" w:firstRow="0" w:lastRow="0" w:firstColumn="0" w:lastColumn="0" w:oddVBand="0" w:evenVBand="0" w:oddHBand="1" w:evenHBand="0" w:firstRowFirstColumn="0" w:firstRowLastColumn="0" w:lastRowFirstColumn="0" w:lastRowLastColumn="0"/>
            </w:pPr>
            <w:r>
              <w:t>Displays the personal information form and the nutrient range results.</w:t>
            </w:r>
          </w:p>
        </w:tc>
      </w:tr>
      <w:tr w:rsidR="00916A7A" w14:paraId="47A5F8CB" w14:textId="77777777" w:rsidTr="00AC5DCD">
        <w:tc>
          <w:tcPr>
            <w:cnfStyle w:val="001000000000" w:firstRow="0" w:lastRow="0" w:firstColumn="1" w:lastColumn="0" w:oddVBand="0" w:evenVBand="0" w:oddHBand="0" w:evenHBand="0" w:firstRowFirstColumn="0" w:firstRowLastColumn="0" w:lastRowFirstColumn="0" w:lastRowLastColumn="0"/>
            <w:tcW w:w="1866" w:type="dxa"/>
          </w:tcPr>
          <w:p w14:paraId="14000CD4" w14:textId="77777777" w:rsidR="00916A7A" w:rsidRDefault="00541871" w:rsidP="00113644">
            <w:pPr>
              <w:spacing w:after="240"/>
            </w:pPr>
            <w:proofErr w:type="spellStart"/>
            <w:r>
              <w:t>foods.php</w:t>
            </w:r>
            <w:proofErr w:type="spellEnd"/>
          </w:p>
        </w:tc>
        <w:tc>
          <w:tcPr>
            <w:tcW w:w="7484" w:type="dxa"/>
          </w:tcPr>
          <w:p w14:paraId="60F8E63F" w14:textId="77777777" w:rsidR="00916A7A" w:rsidRDefault="00541871" w:rsidP="00113644">
            <w:pPr>
              <w:spacing w:after="240"/>
              <w:cnfStyle w:val="000000000000" w:firstRow="0" w:lastRow="0" w:firstColumn="0" w:lastColumn="0" w:oddVBand="0" w:evenVBand="0" w:oddHBand="0" w:evenHBand="0" w:firstRowFirstColumn="0" w:firstRowLastColumn="0" w:lastRowFirstColumn="0" w:lastRowLastColumn="0"/>
            </w:pPr>
            <w:r>
              <w:t xml:space="preserve">Displays the different foods arranged in categories and allows the user to select the likes and dislikes.  </w:t>
            </w:r>
          </w:p>
        </w:tc>
      </w:tr>
      <w:tr w:rsidR="00916A7A" w14:paraId="2A9FDE05" w14:textId="77777777" w:rsidTr="00AC5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454671E4" w14:textId="77777777" w:rsidR="00916A7A" w:rsidRDefault="00541871" w:rsidP="00113644">
            <w:pPr>
              <w:spacing w:after="240"/>
            </w:pPr>
            <w:proofErr w:type="spellStart"/>
            <w:r>
              <w:t>mealPlan.php</w:t>
            </w:r>
            <w:proofErr w:type="spellEnd"/>
          </w:p>
        </w:tc>
        <w:tc>
          <w:tcPr>
            <w:tcW w:w="7484" w:type="dxa"/>
          </w:tcPr>
          <w:p w14:paraId="3A8C121E" w14:textId="77777777" w:rsidR="00916A7A" w:rsidRDefault="00541871" w:rsidP="00113644">
            <w:pPr>
              <w:spacing w:after="240"/>
              <w:cnfStyle w:val="000000100000" w:firstRow="0" w:lastRow="0" w:firstColumn="0" w:lastColumn="0" w:oddVBand="0" w:evenVBand="0" w:oddHBand="1" w:evenHBand="0" w:firstRowFirstColumn="0" w:firstRowLastColumn="0" w:lastRowFirstColumn="0" w:lastRowLastColumn="0"/>
            </w:pPr>
            <w:r>
              <w:t>Calculates and displays the Meal Plan.</w:t>
            </w:r>
          </w:p>
        </w:tc>
      </w:tr>
      <w:tr w:rsidR="00AC5DCD" w14:paraId="026F9485" w14:textId="77777777" w:rsidTr="00AC5DCD">
        <w:tc>
          <w:tcPr>
            <w:cnfStyle w:val="001000000000" w:firstRow="0" w:lastRow="0" w:firstColumn="1" w:lastColumn="0" w:oddVBand="0" w:evenVBand="0" w:oddHBand="0" w:evenHBand="0" w:firstRowFirstColumn="0" w:firstRowLastColumn="0" w:lastRowFirstColumn="0" w:lastRowLastColumn="0"/>
            <w:tcW w:w="1866" w:type="dxa"/>
          </w:tcPr>
          <w:p w14:paraId="5215267B" w14:textId="77777777" w:rsidR="00AC5DCD" w:rsidRDefault="00AC5DCD" w:rsidP="00AC5DCD">
            <w:pPr>
              <w:spacing w:after="240"/>
            </w:pPr>
            <w:proofErr w:type="spellStart"/>
            <w:r w:rsidRPr="00436273">
              <w:t>LPScript.php</w:t>
            </w:r>
            <w:proofErr w:type="spellEnd"/>
          </w:p>
        </w:tc>
        <w:tc>
          <w:tcPr>
            <w:tcW w:w="7484" w:type="dxa"/>
          </w:tcPr>
          <w:p w14:paraId="10720D29" w14:textId="77777777" w:rsidR="00AC5DCD" w:rsidRDefault="00AC5DCD" w:rsidP="00AC5DCD">
            <w:pPr>
              <w:spacing w:after="240"/>
              <w:cnfStyle w:val="000000000000" w:firstRow="0" w:lastRow="0" w:firstColumn="0" w:lastColumn="0" w:oddVBand="0" w:evenVBand="0" w:oddHBand="0" w:evenHBand="0" w:firstRowFirstColumn="0" w:firstRowLastColumn="0" w:lastRowFirstColumn="0" w:lastRowLastColumn="0"/>
            </w:pPr>
            <w:r>
              <w:t>Creates the Linear Programming script and send the script to the Linear Programming package.</w:t>
            </w:r>
          </w:p>
        </w:tc>
      </w:tr>
      <w:tr w:rsidR="00AC5DCD" w14:paraId="5BBF89F9" w14:textId="77777777" w:rsidTr="00AC5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0DA175C1" w14:textId="77777777" w:rsidR="00AC5DCD" w:rsidRPr="008C2C36" w:rsidRDefault="00AC5DCD" w:rsidP="00AC5DCD">
            <w:pPr>
              <w:spacing w:after="240"/>
            </w:pPr>
            <w:proofErr w:type="spellStart"/>
            <w:r>
              <w:t>functions.php</w:t>
            </w:r>
            <w:proofErr w:type="spellEnd"/>
          </w:p>
        </w:tc>
        <w:tc>
          <w:tcPr>
            <w:tcW w:w="7484" w:type="dxa"/>
          </w:tcPr>
          <w:p w14:paraId="062F32E1" w14:textId="77777777" w:rsidR="00AC5DCD" w:rsidRDefault="00AC5DCD" w:rsidP="00AC5DCD">
            <w:pPr>
              <w:spacing w:after="240"/>
              <w:cnfStyle w:val="000000100000" w:firstRow="0" w:lastRow="0" w:firstColumn="0" w:lastColumn="0" w:oddVBand="0" w:evenVBand="0" w:oddHBand="1" w:evenHBand="0" w:firstRowFirstColumn="0" w:firstRowLastColumn="0" w:lastRowFirstColumn="0" w:lastRowLastColumn="0"/>
            </w:pPr>
            <w:r>
              <w:t>Main functions used in the web application.</w:t>
            </w:r>
          </w:p>
        </w:tc>
      </w:tr>
      <w:tr w:rsidR="00AC5DCD" w14:paraId="6F1C1F42" w14:textId="77777777" w:rsidTr="00AC5DCD">
        <w:tc>
          <w:tcPr>
            <w:cnfStyle w:val="001000000000" w:firstRow="0" w:lastRow="0" w:firstColumn="1" w:lastColumn="0" w:oddVBand="0" w:evenVBand="0" w:oddHBand="0" w:evenHBand="0" w:firstRowFirstColumn="0" w:firstRowLastColumn="0" w:lastRowFirstColumn="0" w:lastRowLastColumn="0"/>
            <w:tcW w:w="1866" w:type="dxa"/>
          </w:tcPr>
          <w:p w14:paraId="5E1D040D" w14:textId="77777777" w:rsidR="00AC5DCD" w:rsidRDefault="00AC5DCD" w:rsidP="00AC5DCD">
            <w:pPr>
              <w:spacing w:after="240"/>
            </w:pPr>
            <w:proofErr w:type="spellStart"/>
            <w:r>
              <w:t>indexADM.php</w:t>
            </w:r>
            <w:proofErr w:type="spellEnd"/>
          </w:p>
        </w:tc>
        <w:tc>
          <w:tcPr>
            <w:tcW w:w="7484" w:type="dxa"/>
          </w:tcPr>
          <w:p w14:paraId="1A314476" w14:textId="77777777" w:rsidR="00AC5DCD" w:rsidRDefault="00AC5DCD" w:rsidP="00AC5DCD">
            <w:pPr>
              <w:spacing w:after="240"/>
              <w:cnfStyle w:val="000000000000" w:firstRow="0" w:lastRow="0" w:firstColumn="0" w:lastColumn="0" w:oddVBand="0" w:evenVBand="0" w:oddHBand="0" w:evenHBand="0" w:firstRowFirstColumn="0" w:firstRowLastColumn="0" w:lastRowFirstColumn="0" w:lastRowLastColumn="0"/>
            </w:pPr>
            <w:r>
              <w:t>Displays a form where the administrator can insert a new food in the database.</w:t>
            </w:r>
          </w:p>
        </w:tc>
      </w:tr>
      <w:tr w:rsidR="00AC5DCD" w14:paraId="06329353" w14:textId="77777777" w:rsidTr="00AC5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24E81041" w14:textId="77777777" w:rsidR="00AC5DCD" w:rsidRDefault="00AC5DCD" w:rsidP="00AC5DCD">
            <w:pPr>
              <w:spacing w:after="240"/>
            </w:pPr>
            <w:proofErr w:type="spellStart"/>
            <w:r w:rsidRPr="00184C87">
              <w:t>updateFood.php</w:t>
            </w:r>
            <w:proofErr w:type="spellEnd"/>
          </w:p>
        </w:tc>
        <w:tc>
          <w:tcPr>
            <w:tcW w:w="7484" w:type="dxa"/>
          </w:tcPr>
          <w:p w14:paraId="75C44907" w14:textId="77777777" w:rsidR="00AC5DCD" w:rsidRDefault="00AC5DCD" w:rsidP="00AC5DCD">
            <w:pPr>
              <w:spacing w:after="240"/>
              <w:cnfStyle w:val="000000100000" w:firstRow="0" w:lastRow="0" w:firstColumn="0" w:lastColumn="0" w:oddVBand="0" w:evenVBand="0" w:oddHBand="1" w:evenHBand="0" w:firstRowFirstColumn="0" w:firstRowLastColumn="0" w:lastRowFirstColumn="0" w:lastRowLastColumn="0"/>
            </w:pPr>
            <w:r>
              <w:t>Administrator can update a food in the database.</w:t>
            </w:r>
          </w:p>
        </w:tc>
      </w:tr>
      <w:tr w:rsidR="00AC5DCD" w14:paraId="50B6E097" w14:textId="77777777" w:rsidTr="00AC5DCD">
        <w:tc>
          <w:tcPr>
            <w:cnfStyle w:val="001000000000" w:firstRow="0" w:lastRow="0" w:firstColumn="1" w:lastColumn="0" w:oddVBand="0" w:evenVBand="0" w:oddHBand="0" w:evenHBand="0" w:firstRowFirstColumn="0" w:firstRowLastColumn="0" w:lastRowFirstColumn="0" w:lastRowLastColumn="0"/>
            <w:tcW w:w="1866" w:type="dxa"/>
          </w:tcPr>
          <w:p w14:paraId="5D4A7B57" w14:textId="77777777" w:rsidR="00AC5DCD" w:rsidRPr="00184C87" w:rsidRDefault="00AC5DCD" w:rsidP="00AC5DCD">
            <w:pPr>
              <w:spacing w:after="240"/>
            </w:pPr>
            <w:proofErr w:type="spellStart"/>
            <w:r w:rsidRPr="008C2C36">
              <w:t>registerADM.php</w:t>
            </w:r>
            <w:proofErr w:type="spellEnd"/>
          </w:p>
        </w:tc>
        <w:tc>
          <w:tcPr>
            <w:tcW w:w="7484" w:type="dxa"/>
          </w:tcPr>
          <w:p w14:paraId="0D6AAE8C" w14:textId="77777777" w:rsidR="00AC5DCD" w:rsidRDefault="00AC5DCD" w:rsidP="00AC5DCD">
            <w:pPr>
              <w:spacing w:after="240"/>
              <w:cnfStyle w:val="000000000000" w:firstRow="0" w:lastRow="0" w:firstColumn="0" w:lastColumn="0" w:oddVBand="0" w:evenVBand="0" w:oddHBand="0" w:evenHBand="0" w:firstRowFirstColumn="0" w:firstRowLastColumn="0" w:lastRowFirstColumn="0" w:lastRowLastColumn="0"/>
            </w:pPr>
            <w:r>
              <w:t>Displays the form where the administrator can create an administrator account.</w:t>
            </w:r>
          </w:p>
        </w:tc>
      </w:tr>
      <w:tr w:rsidR="00AC5DCD" w14:paraId="621D3724" w14:textId="77777777" w:rsidTr="00AC5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12D2CF62" w14:textId="77777777" w:rsidR="00AC5DCD" w:rsidRDefault="00AC5DCD" w:rsidP="00AC5DCD">
            <w:pPr>
              <w:spacing w:after="240"/>
            </w:pPr>
            <w:proofErr w:type="spellStart"/>
            <w:r>
              <w:lastRenderedPageBreak/>
              <w:t>login.php</w:t>
            </w:r>
            <w:proofErr w:type="spellEnd"/>
          </w:p>
        </w:tc>
        <w:tc>
          <w:tcPr>
            <w:tcW w:w="7484" w:type="dxa"/>
          </w:tcPr>
          <w:p w14:paraId="3C6AA3DD" w14:textId="77777777" w:rsidR="00AC5DCD" w:rsidRDefault="00AC5DCD" w:rsidP="00AC5DCD">
            <w:pPr>
              <w:spacing w:after="240"/>
              <w:cnfStyle w:val="000000100000" w:firstRow="0" w:lastRow="0" w:firstColumn="0" w:lastColumn="0" w:oddVBand="0" w:evenVBand="0" w:oddHBand="1" w:evenHBand="0" w:firstRowFirstColumn="0" w:firstRowLastColumn="0" w:lastRowFirstColumn="0" w:lastRowLastColumn="0"/>
            </w:pPr>
            <w:r>
              <w:t>Connects the web application with the MySQL Database.</w:t>
            </w:r>
          </w:p>
        </w:tc>
      </w:tr>
      <w:tr w:rsidR="00AC5DCD" w14:paraId="45D5ACEC" w14:textId="77777777" w:rsidTr="00AC5DCD">
        <w:tc>
          <w:tcPr>
            <w:cnfStyle w:val="001000000000" w:firstRow="0" w:lastRow="0" w:firstColumn="1" w:lastColumn="0" w:oddVBand="0" w:evenVBand="0" w:oddHBand="0" w:evenHBand="0" w:firstRowFirstColumn="0" w:firstRowLastColumn="0" w:lastRowFirstColumn="0" w:lastRowLastColumn="0"/>
            <w:tcW w:w="1866" w:type="dxa"/>
          </w:tcPr>
          <w:p w14:paraId="15D94276" w14:textId="77777777" w:rsidR="00AC5DCD" w:rsidRDefault="00AC5DCD" w:rsidP="00AC5DCD">
            <w:pPr>
              <w:spacing w:after="240"/>
            </w:pPr>
            <w:proofErr w:type="spellStart"/>
            <w:r>
              <w:t>logout.php</w:t>
            </w:r>
            <w:proofErr w:type="spellEnd"/>
          </w:p>
        </w:tc>
        <w:tc>
          <w:tcPr>
            <w:tcW w:w="7484" w:type="dxa"/>
          </w:tcPr>
          <w:p w14:paraId="4AD76F4D" w14:textId="77777777" w:rsidR="00AC5DCD" w:rsidRDefault="00AC5DCD" w:rsidP="00AC5DCD">
            <w:pPr>
              <w:spacing w:after="240"/>
              <w:cnfStyle w:val="000000000000" w:firstRow="0" w:lastRow="0" w:firstColumn="0" w:lastColumn="0" w:oddVBand="0" w:evenVBand="0" w:oddHBand="0" w:evenHBand="0" w:firstRowFirstColumn="0" w:firstRowLastColumn="0" w:lastRowFirstColumn="0" w:lastRowLastColumn="0"/>
            </w:pPr>
            <w:r>
              <w:t>Disconnects from the web application.</w:t>
            </w:r>
          </w:p>
        </w:tc>
      </w:tr>
      <w:tr w:rsidR="00AC5DCD" w14:paraId="6442F2E5" w14:textId="77777777" w:rsidTr="00AC5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3157AC4E" w14:textId="77777777" w:rsidR="00AC5DCD" w:rsidRDefault="00AC5DCD" w:rsidP="00AC5DCD">
            <w:pPr>
              <w:spacing w:after="240"/>
            </w:pPr>
            <w:r>
              <w:t>Format.css</w:t>
            </w:r>
          </w:p>
        </w:tc>
        <w:tc>
          <w:tcPr>
            <w:tcW w:w="7484" w:type="dxa"/>
          </w:tcPr>
          <w:p w14:paraId="0B7A0C9F" w14:textId="77777777" w:rsidR="00AC5DCD" w:rsidRDefault="00AC5DCD" w:rsidP="00AC5DCD">
            <w:pPr>
              <w:spacing w:after="240"/>
              <w:cnfStyle w:val="000000100000" w:firstRow="0" w:lastRow="0" w:firstColumn="0" w:lastColumn="0" w:oddVBand="0" w:evenVBand="0" w:oddHBand="1" w:evenHBand="0" w:firstRowFirstColumn="0" w:firstRowLastColumn="0" w:lastRowFirstColumn="0" w:lastRowLastColumn="0"/>
            </w:pPr>
            <w:r>
              <w:t>Style Sheet file.</w:t>
            </w:r>
          </w:p>
        </w:tc>
      </w:tr>
      <w:tr w:rsidR="00AC5DCD" w14:paraId="6597CE51" w14:textId="77777777" w:rsidTr="00AC5DCD">
        <w:tc>
          <w:tcPr>
            <w:cnfStyle w:val="001000000000" w:firstRow="0" w:lastRow="0" w:firstColumn="1" w:lastColumn="0" w:oddVBand="0" w:evenVBand="0" w:oddHBand="0" w:evenHBand="0" w:firstRowFirstColumn="0" w:firstRowLastColumn="0" w:lastRowFirstColumn="0" w:lastRowLastColumn="0"/>
            <w:tcW w:w="1866" w:type="dxa"/>
          </w:tcPr>
          <w:p w14:paraId="776D31CD" w14:textId="77777777" w:rsidR="00AC5DCD" w:rsidRDefault="00AC5DCD" w:rsidP="00AC5DCD">
            <w:pPr>
              <w:spacing w:after="240"/>
            </w:pPr>
            <w:r>
              <w:t>glpk.exe</w:t>
            </w:r>
          </w:p>
        </w:tc>
        <w:tc>
          <w:tcPr>
            <w:tcW w:w="7484" w:type="dxa"/>
          </w:tcPr>
          <w:p w14:paraId="331C73EB" w14:textId="77777777" w:rsidR="00AC5DCD" w:rsidRDefault="00AC5DCD" w:rsidP="00AC5DCD">
            <w:pPr>
              <w:spacing w:after="240"/>
              <w:cnfStyle w:val="000000000000" w:firstRow="0" w:lastRow="0" w:firstColumn="0" w:lastColumn="0" w:oddVBand="0" w:evenVBand="0" w:oddHBand="0" w:evenHBand="0" w:firstRowFirstColumn="0" w:firstRowLastColumn="0" w:lastRowFirstColumn="0" w:lastRowLastColumn="0"/>
            </w:pPr>
            <w:r>
              <w:t>Implements the Linear Programming Package.</w:t>
            </w:r>
          </w:p>
        </w:tc>
      </w:tr>
    </w:tbl>
    <w:p w14:paraId="0BD2F25D" w14:textId="77777777" w:rsidR="00A959ED" w:rsidRDefault="00A959ED" w:rsidP="00113644">
      <w:pPr>
        <w:spacing w:after="240"/>
        <w:jc w:val="both"/>
      </w:pPr>
    </w:p>
    <w:p w14:paraId="45949F1D" w14:textId="77777777" w:rsidR="00DE5F87" w:rsidRDefault="00DE5F87" w:rsidP="00DE5F87">
      <w:pPr>
        <w:pStyle w:val="Heading2"/>
      </w:pPr>
      <w:proofErr w:type="spellStart"/>
      <w:r>
        <w:t>register.php</w:t>
      </w:r>
      <w:proofErr w:type="spellEnd"/>
    </w:p>
    <w:p w14:paraId="71A8FFDA" w14:textId="77777777" w:rsidR="00DE5F87" w:rsidRDefault="00DE5F87" w:rsidP="00DE5F87">
      <w:pPr>
        <w:spacing w:after="240"/>
        <w:jc w:val="both"/>
      </w:pPr>
      <w:r>
        <w:t xml:space="preserve">This file has two main objectives: it allows the user to create a new account in the web application and it allows the user to login into the web application.  The first form (registration form) has the inputs First Name, Last Name, Username, Password, Password confirmation and E-mail.  The second form (login form) has the inputs Login and Password. </w:t>
      </w:r>
    </w:p>
    <w:p w14:paraId="7B6C476D" w14:textId="77777777" w:rsidR="00DE5F87" w:rsidRDefault="00DE5F87" w:rsidP="00DE5F87">
      <w:pPr>
        <w:spacing w:after="240"/>
        <w:jc w:val="both"/>
      </w:pPr>
      <w:r>
        <w:t>This page displays four buttons:</w:t>
      </w:r>
    </w:p>
    <w:p w14:paraId="03FD1CE8" w14:textId="77777777" w:rsidR="00DE5F87" w:rsidRDefault="00DE5F87" w:rsidP="00DE5F87">
      <w:pPr>
        <w:spacing w:after="240"/>
        <w:ind w:left="720"/>
        <w:jc w:val="both"/>
      </w:pPr>
      <w:r w:rsidRPr="002C6D99">
        <w:rPr>
          <w:b/>
        </w:rPr>
        <w:t>Login</w:t>
      </w:r>
      <w:r>
        <w:t xml:space="preserve">: gets the values in the login form (Login and Password) and check them with the JavaScript function validateForm2. If the function is true, it checks the values with the database. If the database check returns true, it creates a session and redirects the user to </w:t>
      </w:r>
      <w:proofErr w:type="spellStart"/>
      <w:r>
        <w:t>index.php</w:t>
      </w:r>
      <w:proofErr w:type="spellEnd"/>
      <w:r>
        <w:t>; if it returns false, it displays an error message.</w:t>
      </w:r>
    </w:p>
    <w:p w14:paraId="204AB0F2" w14:textId="77777777" w:rsidR="00DE5F87" w:rsidRDefault="00DE5F87" w:rsidP="00DE5F87">
      <w:pPr>
        <w:spacing w:after="240"/>
        <w:ind w:left="720"/>
        <w:jc w:val="both"/>
      </w:pPr>
      <w:r w:rsidRPr="002C6D99">
        <w:rPr>
          <w:b/>
        </w:rPr>
        <w:t>Submit</w:t>
      </w:r>
      <w:r>
        <w:t xml:space="preserve">: gets the values in the registration form (First Name, Last Name, Username, Password, Password confirmation and E-mail.) and checks them with the JavaScript function </w:t>
      </w:r>
      <w:proofErr w:type="spellStart"/>
      <w:r>
        <w:t>validateForm</w:t>
      </w:r>
      <w:proofErr w:type="spellEnd"/>
      <w:r>
        <w:t>. If the function is true, it checks the username against the database. If the username does not exist, it creates a record in the table user with the values. In case of false, it displays an error message</w:t>
      </w:r>
    </w:p>
    <w:p w14:paraId="6C730462" w14:textId="77777777" w:rsidR="00DE5F87" w:rsidRDefault="00DE5F87" w:rsidP="00DE5F87">
      <w:pPr>
        <w:spacing w:after="240"/>
        <w:ind w:left="720"/>
        <w:jc w:val="both"/>
      </w:pPr>
      <w:r w:rsidRPr="002C6D99">
        <w:rPr>
          <w:b/>
        </w:rPr>
        <w:t>Reset</w:t>
      </w:r>
      <w:r>
        <w:t>: resets the registration form.</w:t>
      </w:r>
    </w:p>
    <w:p w14:paraId="137C26F4" w14:textId="77777777" w:rsidR="00DE5F87" w:rsidRDefault="00DE5F87" w:rsidP="00DE5F87">
      <w:pPr>
        <w:spacing w:after="240"/>
        <w:ind w:left="720"/>
        <w:jc w:val="both"/>
      </w:pPr>
      <w:proofErr w:type="spellStart"/>
      <w:r w:rsidRPr="002C6D99">
        <w:rPr>
          <w:b/>
        </w:rPr>
        <w:t>LoginADM</w:t>
      </w:r>
      <w:proofErr w:type="spellEnd"/>
      <w:r>
        <w:t xml:space="preserve">: redirects to </w:t>
      </w:r>
      <w:proofErr w:type="spellStart"/>
      <w:r>
        <w:t>loginADM.php</w:t>
      </w:r>
      <w:proofErr w:type="spellEnd"/>
      <w:r>
        <w:t>.</w:t>
      </w:r>
    </w:p>
    <w:p w14:paraId="1CEF2227" w14:textId="77777777" w:rsidR="00DE5F87" w:rsidRDefault="00DE5F87" w:rsidP="00DE5F87">
      <w:pPr>
        <w:spacing w:after="240"/>
        <w:jc w:val="both"/>
      </w:pPr>
      <w:r>
        <w:t>This page has two functions:</w:t>
      </w:r>
    </w:p>
    <w:p w14:paraId="1CFDFEE6" w14:textId="77777777" w:rsidR="00DE5F87" w:rsidRDefault="00DE5F87" w:rsidP="00DE5F87">
      <w:pPr>
        <w:spacing w:after="240"/>
        <w:ind w:left="720"/>
        <w:jc w:val="both"/>
      </w:pPr>
      <w:r w:rsidRPr="009648C1">
        <w:rPr>
          <w:b/>
        </w:rPr>
        <w:t>validateForm2</w:t>
      </w:r>
      <w:r>
        <w:t xml:space="preserve">: verifies if the Login and Password inputs in the login form are non- NULL. </w:t>
      </w:r>
    </w:p>
    <w:p w14:paraId="57287108" w14:textId="77777777" w:rsidR="00DE5F87" w:rsidRDefault="00DE5F87" w:rsidP="00DE5F87">
      <w:pPr>
        <w:spacing w:after="240"/>
        <w:ind w:left="720"/>
        <w:jc w:val="both"/>
        <w:rPr>
          <w:b/>
        </w:rPr>
      </w:pPr>
      <w:r>
        <w:rPr>
          <w:b/>
        </w:rPr>
        <w:tab/>
      </w:r>
      <w:r w:rsidRPr="00B030A7">
        <w:rPr>
          <w:b/>
          <w:i/>
        </w:rPr>
        <w:t>Parameters</w:t>
      </w:r>
      <w:r>
        <w:rPr>
          <w:b/>
        </w:rPr>
        <w:t xml:space="preserve">: </w:t>
      </w:r>
      <w:r w:rsidRPr="00F13CD1">
        <w:t>none</w:t>
      </w:r>
    </w:p>
    <w:p w14:paraId="45851194" w14:textId="77777777" w:rsidR="00DE5F87" w:rsidRDefault="00DE5F87" w:rsidP="00DE5F87">
      <w:pPr>
        <w:spacing w:after="240"/>
        <w:ind w:left="720" w:firstLine="720"/>
        <w:jc w:val="both"/>
        <w:rPr>
          <w:b/>
        </w:rPr>
      </w:pPr>
      <w:r w:rsidRPr="00B030A7">
        <w:rPr>
          <w:b/>
          <w:i/>
        </w:rPr>
        <w:t>Return</w:t>
      </w:r>
      <w:r>
        <w:rPr>
          <w:b/>
        </w:rPr>
        <w:t xml:space="preserve">: </w:t>
      </w:r>
      <w:r>
        <w:t>true, if login and password are non-null, false otherwise.</w:t>
      </w:r>
    </w:p>
    <w:p w14:paraId="1D003428" w14:textId="77777777" w:rsidR="00DE5F87" w:rsidRDefault="00DE5F87" w:rsidP="00DE5F87">
      <w:pPr>
        <w:spacing w:after="240"/>
        <w:ind w:left="720"/>
        <w:jc w:val="both"/>
      </w:pPr>
      <w:proofErr w:type="spellStart"/>
      <w:proofErr w:type="gramStart"/>
      <w:r w:rsidRPr="00C5091E">
        <w:rPr>
          <w:b/>
        </w:rPr>
        <w:t>validateForm</w:t>
      </w:r>
      <w:proofErr w:type="spellEnd"/>
      <w:proofErr w:type="gramEnd"/>
      <w:r>
        <w:t>:  verifies if the inputs in the registration form are non-NULL, if the Username and Password length is from six to 20 characters and if the Password and Password confirmation are the same.</w:t>
      </w:r>
    </w:p>
    <w:p w14:paraId="2BDDB0C2" w14:textId="77777777" w:rsidR="00DE5F87" w:rsidRDefault="00DE5F87" w:rsidP="00DE5F87">
      <w:pPr>
        <w:spacing w:after="240"/>
        <w:ind w:left="720" w:firstLine="720"/>
        <w:jc w:val="both"/>
        <w:rPr>
          <w:b/>
        </w:rPr>
      </w:pPr>
      <w:r w:rsidRPr="00B030A7">
        <w:rPr>
          <w:b/>
          <w:i/>
        </w:rPr>
        <w:t>Parameters</w:t>
      </w:r>
      <w:r>
        <w:rPr>
          <w:b/>
        </w:rPr>
        <w:t xml:space="preserve">: </w:t>
      </w:r>
      <w:r w:rsidRPr="00F13CD1">
        <w:t>none</w:t>
      </w:r>
    </w:p>
    <w:p w14:paraId="72D2CE3A" w14:textId="77777777" w:rsidR="00DE5F87" w:rsidRDefault="00DE5F87" w:rsidP="00DE5F87">
      <w:pPr>
        <w:spacing w:after="240"/>
        <w:ind w:left="1440"/>
        <w:jc w:val="both"/>
        <w:rPr>
          <w:b/>
        </w:rPr>
      </w:pPr>
      <w:r w:rsidRPr="00B030A7">
        <w:rPr>
          <w:b/>
          <w:i/>
        </w:rPr>
        <w:lastRenderedPageBreak/>
        <w:t>Return</w:t>
      </w:r>
      <w:r>
        <w:rPr>
          <w:b/>
        </w:rPr>
        <w:t xml:space="preserve">: </w:t>
      </w:r>
      <w:r>
        <w:t>true, if the inputs in the registration form are non-NULL, if the Username and Password length is from six to 20 characters and if the Password and Password confirmation are the same, false otherwise.</w:t>
      </w:r>
    </w:p>
    <w:p w14:paraId="1C3E796A" w14:textId="77777777" w:rsidR="00DE5F87" w:rsidRDefault="00DE5F87" w:rsidP="00DE5F87">
      <w:pPr>
        <w:spacing w:after="240"/>
        <w:ind w:left="720"/>
        <w:jc w:val="both"/>
      </w:pPr>
    </w:p>
    <w:p w14:paraId="23C4922E" w14:textId="77777777" w:rsidR="00DE5F87" w:rsidRDefault="00DE5F87" w:rsidP="00DE5F87">
      <w:pPr>
        <w:pStyle w:val="Heading2"/>
      </w:pPr>
      <w:proofErr w:type="spellStart"/>
      <w:r>
        <w:t>loginADM.php</w:t>
      </w:r>
      <w:proofErr w:type="spellEnd"/>
    </w:p>
    <w:p w14:paraId="4728AACE" w14:textId="77777777" w:rsidR="00DE5F87" w:rsidRDefault="00DE5F87" w:rsidP="00DE5F87">
      <w:pPr>
        <w:spacing w:after="240"/>
        <w:jc w:val="both"/>
      </w:pPr>
      <w:r>
        <w:t xml:space="preserve">This file allows the administrator to login to the web application.  The login administrator form has the inputs Login and Password. </w:t>
      </w:r>
    </w:p>
    <w:p w14:paraId="7E2D6E3C" w14:textId="77777777" w:rsidR="00DE5F87" w:rsidRDefault="00DE5F87" w:rsidP="00DE5F87">
      <w:pPr>
        <w:spacing w:after="240"/>
        <w:jc w:val="both"/>
      </w:pPr>
      <w:r>
        <w:t>This page displays one button:</w:t>
      </w:r>
    </w:p>
    <w:p w14:paraId="2FEAE5FD" w14:textId="77777777" w:rsidR="00DE5F87" w:rsidRDefault="00DE5F87" w:rsidP="00DE5F87">
      <w:pPr>
        <w:spacing w:after="240"/>
        <w:ind w:left="720"/>
        <w:jc w:val="both"/>
      </w:pPr>
      <w:r w:rsidRPr="002C6D99">
        <w:rPr>
          <w:b/>
        </w:rPr>
        <w:t>Login</w:t>
      </w:r>
      <w:r>
        <w:t xml:space="preserve">: gets the values in the login form (Login and Password) and check them with the JavaScript function validateForm2. If the function returns true, it checks the values with the database. If the database check returns true, it creates a session and redirect the user to </w:t>
      </w:r>
      <w:proofErr w:type="spellStart"/>
      <w:r>
        <w:t>indexADM.php</w:t>
      </w:r>
      <w:proofErr w:type="spellEnd"/>
      <w:r>
        <w:t>, if it returns false, it displays an error message.</w:t>
      </w:r>
    </w:p>
    <w:p w14:paraId="6185EDDB" w14:textId="77777777" w:rsidR="00DE5F87" w:rsidRDefault="00DE5F87" w:rsidP="00DE5F87">
      <w:pPr>
        <w:spacing w:after="240"/>
        <w:jc w:val="both"/>
      </w:pPr>
      <w:r>
        <w:t>This page has one function:</w:t>
      </w:r>
    </w:p>
    <w:p w14:paraId="6A02C751" w14:textId="77777777" w:rsidR="00DE5F87" w:rsidRDefault="00DE5F87" w:rsidP="00DE5F87">
      <w:pPr>
        <w:spacing w:after="240"/>
        <w:ind w:left="720"/>
        <w:jc w:val="both"/>
      </w:pPr>
      <w:r w:rsidRPr="009648C1">
        <w:rPr>
          <w:b/>
        </w:rPr>
        <w:t>validateForm2</w:t>
      </w:r>
      <w:r>
        <w:t xml:space="preserve">: verifies if the Login and Password inputs in the login administrator form are non-NULL. </w:t>
      </w:r>
    </w:p>
    <w:p w14:paraId="07A569B0" w14:textId="77777777" w:rsidR="00DE5F87" w:rsidRDefault="00DE5F87" w:rsidP="00DE5F87">
      <w:pPr>
        <w:spacing w:after="240"/>
        <w:ind w:left="720" w:firstLine="720"/>
        <w:jc w:val="both"/>
        <w:rPr>
          <w:b/>
        </w:rPr>
      </w:pPr>
      <w:r w:rsidRPr="00B030A7">
        <w:rPr>
          <w:b/>
          <w:i/>
        </w:rPr>
        <w:t>Parameters</w:t>
      </w:r>
      <w:r>
        <w:rPr>
          <w:b/>
        </w:rPr>
        <w:t xml:space="preserve">: </w:t>
      </w:r>
      <w:r w:rsidRPr="00F13CD1">
        <w:t>none</w:t>
      </w:r>
    </w:p>
    <w:p w14:paraId="6FD430B1" w14:textId="77777777" w:rsidR="00DE5F87" w:rsidRDefault="00DE5F87" w:rsidP="00DE5F87">
      <w:pPr>
        <w:spacing w:after="240"/>
        <w:ind w:left="720" w:firstLine="720"/>
        <w:jc w:val="both"/>
        <w:rPr>
          <w:b/>
        </w:rPr>
      </w:pPr>
      <w:r w:rsidRPr="00B030A7">
        <w:rPr>
          <w:b/>
          <w:i/>
        </w:rPr>
        <w:t>Return</w:t>
      </w:r>
      <w:r>
        <w:rPr>
          <w:b/>
        </w:rPr>
        <w:t xml:space="preserve">: </w:t>
      </w:r>
      <w:r>
        <w:t>true, if login and password are non-null, false otherwise.</w:t>
      </w:r>
    </w:p>
    <w:p w14:paraId="3A5CF980" w14:textId="77777777" w:rsidR="00DE5F87" w:rsidRDefault="00DE5F87" w:rsidP="00DE5F87">
      <w:pPr>
        <w:spacing w:after="240"/>
        <w:ind w:left="720"/>
        <w:jc w:val="both"/>
      </w:pPr>
    </w:p>
    <w:p w14:paraId="1BDC7F71" w14:textId="77777777" w:rsidR="00DE5F87" w:rsidRDefault="00DE5F87" w:rsidP="00DE5F87">
      <w:pPr>
        <w:pStyle w:val="Heading2"/>
      </w:pPr>
      <w:proofErr w:type="spellStart"/>
      <w:r>
        <w:t>index.php</w:t>
      </w:r>
      <w:proofErr w:type="spellEnd"/>
    </w:p>
    <w:p w14:paraId="7511C0A7" w14:textId="77777777" w:rsidR="00DE5F87" w:rsidRDefault="00DE5F87" w:rsidP="00DE5F87">
      <w:pPr>
        <w:spacing w:after="240"/>
        <w:jc w:val="both"/>
      </w:pPr>
      <w:r>
        <w:t xml:space="preserve">This file allows the user to insert/update personal information and it calculates and displays the nutrient ranges based on that information.  The personal information form has the inputs Gender, Date of Birth, Height, Weight and Exercise Level. </w:t>
      </w:r>
    </w:p>
    <w:p w14:paraId="4518C61F" w14:textId="77777777" w:rsidR="00DE5F87" w:rsidRDefault="00DE5F87" w:rsidP="00DE5F87">
      <w:pPr>
        <w:spacing w:after="240"/>
        <w:jc w:val="both"/>
      </w:pPr>
      <w:r>
        <w:t>This page displays four buttons:</w:t>
      </w:r>
    </w:p>
    <w:p w14:paraId="62756C0D" w14:textId="77777777" w:rsidR="00DE5F87" w:rsidRDefault="00DE5F87" w:rsidP="00DE5F87">
      <w:pPr>
        <w:spacing w:after="240"/>
        <w:ind w:left="720"/>
        <w:jc w:val="both"/>
      </w:pPr>
      <w:r>
        <w:rPr>
          <w:b/>
        </w:rPr>
        <w:t>Submit</w:t>
      </w:r>
      <w:r>
        <w:t xml:space="preserve">: gets the values in the personal information form and check them with the JavaScript function </w:t>
      </w:r>
      <w:proofErr w:type="spellStart"/>
      <w:r w:rsidRPr="00FF4301">
        <w:rPr>
          <w:i/>
        </w:rPr>
        <w:t>validateForm</w:t>
      </w:r>
      <w:proofErr w:type="spellEnd"/>
      <w:r>
        <w:t xml:space="preserve">. If the function is true, it update the values in the database. With these values, it calls the PHP function </w:t>
      </w:r>
      <w:proofErr w:type="spellStart"/>
      <w:r w:rsidRPr="00AF4703">
        <w:rPr>
          <w:i/>
        </w:rPr>
        <w:t>getresults</w:t>
      </w:r>
      <w:proofErr w:type="spellEnd"/>
      <w:r>
        <w:t xml:space="preserve"> that calculates and display the nutrient ranges and personal information.</w:t>
      </w:r>
    </w:p>
    <w:p w14:paraId="4DBF11ED" w14:textId="77777777" w:rsidR="00DE5F87" w:rsidRDefault="00DE5F87" w:rsidP="00DE5F87">
      <w:pPr>
        <w:spacing w:after="240"/>
        <w:ind w:left="720"/>
        <w:jc w:val="both"/>
      </w:pPr>
      <w:r>
        <w:rPr>
          <w:b/>
        </w:rPr>
        <w:t>Next Page</w:t>
      </w:r>
      <w:r>
        <w:t xml:space="preserve">: goes to </w:t>
      </w:r>
      <w:proofErr w:type="spellStart"/>
      <w:r>
        <w:t>food.php</w:t>
      </w:r>
      <w:proofErr w:type="spellEnd"/>
      <w:r>
        <w:t>.</w:t>
      </w:r>
    </w:p>
    <w:p w14:paraId="361F9DD2" w14:textId="77777777" w:rsidR="00DE5F87" w:rsidRDefault="00DE5F87" w:rsidP="00DE5F87">
      <w:pPr>
        <w:spacing w:after="240"/>
        <w:ind w:left="720"/>
        <w:jc w:val="both"/>
      </w:pPr>
      <w:r w:rsidRPr="002C6D99">
        <w:rPr>
          <w:b/>
        </w:rPr>
        <w:t>Reset</w:t>
      </w:r>
      <w:r>
        <w:t>: resets the personal information form.</w:t>
      </w:r>
    </w:p>
    <w:p w14:paraId="75F64A44" w14:textId="77777777" w:rsidR="00DE5F87" w:rsidRDefault="00DE5F87" w:rsidP="00DE5F87">
      <w:pPr>
        <w:spacing w:after="240"/>
        <w:ind w:left="720"/>
        <w:jc w:val="both"/>
      </w:pPr>
      <w:r>
        <w:rPr>
          <w:b/>
        </w:rPr>
        <w:t>Logout</w:t>
      </w:r>
      <w:r>
        <w:t xml:space="preserve">: redirects to </w:t>
      </w:r>
      <w:proofErr w:type="spellStart"/>
      <w:r>
        <w:t>logout.php</w:t>
      </w:r>
      <w:proofErr w:type="spellEnd"/>
      <w:r>
        <w:t>.</w:t>
      </w:r>
    </w:p>
    <w:p w14:paraId="048C0FC3" w14:textId="77777777" w:rsidR="00DE5F87" w:rsidRDefault="00DE5F87" w:rsidP="00DE5F87">
      <w:pPr>
        <w:spacing w:after="240"/>
        <w:jc w:val="both"/>
      </w:pPr>
      <w:r>
        <w:t>This page has two functions:</w:t>
      </w:r>
    </w:p>
    <w:p w14:paraId="0C456577" w14:textId="77777777" w:rsidR="00DE5F87" w:rsidRDefault="00DE5F87" w:rsidP="00DE5F87">
      <w:pPr>
        <w:spacing w:after="240"/>
        <w:ind w:left="720"/>
        <w:jc w:val="both"/>
      </w:pPr>
      <w:proofErr w:type="spellStart"/>
      <w:proofErr w:type="gramStart"/>
      <w:r w:rsidRPr="00C5091E">
        <w:rPr>
          <w:b/>
        </w:rPr>
        <w:lastRenderedPageBreak/>
        <w:t>validateForm</w:t>
      </w:r>
      <w:proofErr w:type="spellEnd"/>
      <w:proofErr w:type="gramEnd"/>
      <w:r>
        <w:t>: it verifies if the inputs in the registration form are different from NULL, if the Height and Weight are valid numbers and it calculates the user’s age based on the Date of Birth.</w:t>
      </w:r>
    </w:p>
    <w:p w14:paraId="5D522D7E" w14:textId="77777777" w:rsidR="00DE5F87" w:rsidRDefault="00DE5F87" w:rsidP="00DE5F87">
      <w:pPr>
        <w:spacing w:after="240"/>
        <w:ind w:left="720" w:firstLine="720"/>
        <w:jc w:val="both"/>
        <w:rPr>
          <w:b/>
        </w:rPr>
      </w:pPr>
      <w:r w:rsidRPr="00B030A7">
        <w:rPr>
          <w:b/>
          <w:i/>
        </w:rPr>
        <w:t>Parameters</w:t>
      </w:r>
      <w:r>
        <w:rPr>
          <w:b/>
        </w:rPr>
        <w:t xml:space="preserve">: </w:t>
      </w:r>
      <w:r w:rsidRPr="00F13CD1">
        <w:t>none</w:t>
      </w:r>
    </w:p>
    <w:p w14:paraId="34A81B82" w14:textId="77777777" w:rsidR="00DE5F87" w:rsidRPr="00C209A3" w:rsidRDefault="00DE5F87" w:rsidP="00DE5F87">
      <w:pPr>
        <w:spacing w:after="240"/>
        <w:ind w:left="1440"/>
        <w:jc w:val="both"/>
        <w:rPr>
          <w:b/>
        </w:rPr>
      </w:pPr>
      <w:r w:rsidRPr="00B030A7">
        <w:rPr>
          <w:b/>
          <w:i/>
        </w:rPr>
        <w:t>Return</w:t>
      </w:r>
      <w:r>
        <w:rPr>
          <w:b/>
        </w:rPr>
        <w:t xml:space="preserve">: </w:t>
      </w:r>
      <w:r>
        <w:t>true, if the inputs in the registration form are different from NULL, if the Height and Weight are valid, false otherwise.</w:t>
      </w:r>
    </w:p>
    <w:p w14:paraId="303410CF" w14:textId="77777777" w:rsidR="00DE5F87" w:rsidRDefault="00DE5F87" w:rsidP="00DE5F87">
      <w:pPr>
        <w:spacing w:after="240"/>
        <w:ind w:left="720"/>
        <w:jc w:val="both"/>
      </w:pPr>
      <w:proofErr w:type="spellStart"/>
      <w:proofErr w:type="gramStart"/>
      <w:r>
        <w:rPr>
          <w:b/>
        </w:rPr>
        <w:t>getresults</w:t>
      </w:r>
      <w:proofErr w:type="spellEnd"/>
      <w:proofErr w:type="gramEnd"/>
      <w:r>
        <w:t xml:space="preserve">: using the parameters (Gender, Age, Height, Weight and Exercise Level) this function will calculate the nutrient ranges. Its process is detailed in the </w:t>
      </w:r>
      <w:proofErr w:type="spellStart"/>
      <w:r>
        <w:t>functions.php</w:t>
      </w:r>
      <w:proofErr w:type="spellEnd"/>
      <w:r>
        <w:t xml:space="preserve"> section.</w:t>
      </w:r>
    </w:p>
    <w:p w14:paraId="5875B315" w14:textId="77777777" w:rsidR="00DE5F87" w:rsidRDefault="00DE5F87" w:rsidP="00DE5F87">
      <w:pPr>
        <w:ind w:left="720"/>
      </w:pPr>
      <w:proofErr w:type="spellStart"/>
      <w:proofErr w:type="gramStart"/>
      <w:r w:rsidRPr="00496E87">
        <w:rPr>
          <w:b/>
        </w:rPr>
        <w:t>createTable</w:t>
      </w:r>
      <w:proofErr w:type="spellEnd"/>
      <w:proofErr w:type="gramEnd"/>
      <w:r>
        <w:rPr>
          <w:b/>
        </w:rPr>
        <w:t xml:space="preserve">: </w:t>
      </w:r>
      <w:r w:rsidRPr="00496E87">
        <w:t>creates the html table to display the user's nutrients ranges</w:t>
      </w:r>
      <w:r>
        <w:t xml:space="preserve">. Its process is detailed in the </w:t>
      </w:r>
      <w:proofErr w:type="spellStart"/>
      <w:r>
        <w:t>functions.php</w:t>
      </w:r>
      <w:proofErr w:type="spellEnd"/>
      <w:r>
        <w:t xml:space="preserve"> section.</w:t>
      </w:r>
    </w:p>
    <w:p w14:paraId="36641D52" w14:textId="77777777" w:rsidR="00DE5F87" w:rsidRDefault="00DE5F87" w:rsidP="00DE5F87">
      <w:pPr>
        <w:pStyle w:val="Heading2"/>
      </w:pPr>
      <w:proofErr w:type="spellStart"/>
      <w:r>
        <w:t>food.php</w:t>
      </w:r>
      <w:proofErr w:type="spellEnd"/>
    </w:p>
    <w:p w14:paraId="39C5B3D2" w14:textId="77777777" w:rsidR="00DE5F87" w:rsidRDefault="00DE5F87" w:rsidP="00DE5F87">
      <w:pPr>
        <w:spacing w:after="240"/>
        <w:jc w:val="both"/>
      </w:pPr>
      <w:r>
        <w:t xml:space="preserve">This file allows the user to visualize the different options of food present in the database, to arrange them by categories, and to filter them using some specified string. With these results, the user can specify if he/she likes or dislikes the food.  The user has an option to like/dislike all the results at once. The check boxes like and dislike cannot both be selected for a single food. </w:t>
      </w:r>
    </w:p>
    <w:p w14:paraId="709061BE" w14:textId="77777777" w:rsidR="00DE5F87" w:rsidRDefault="00DE5F87" w:rsidP="00DE5F87">
      <w:pPr>
        <w:spacing w:after="240"/>
        <w:jc w:val="both"/>
      </w:pPr>
      <w:r>
        <w:t>This page displays five buttons:</w:t>
      </w:r>
    </w:p>
    <w:p w14:paraId="6E02A9C9" w14:textId="77777777" w:rsidR="00DE5F87" w:rsidRDefault="00DE5F87" w:rsidP="00DE5F87">
      <w:pPr>
        <w:spacing w:after="240"/>
        <w:ind w:left="720"/>
        <w:jc w:val="both"/>
      </w:pPr>
      <w:r>
        <w:rPr>
          <w:b/>
        </w:rPr>
        <w:t>Save</w:t>
      </w:r>
      <w:r>
        <w:t>: gets the values in the results of food that the user likes or dislikes and saves them in the database.</w:t>
      </w:r>
    </w:p>
    <w:p w14:paraId="77387648" w14:textId="77777777" w:rsidR="00DE5F87" w:rsidRDefault="00DE5F87" w:rsidP="00DE5F87">
      <w:pPr>
        <w:spacing w:after="240"/>
        <w:ind w:left="720"/>
        <w:jc w:val="both"/>
      </w:pPr>
      <w:r>
        <w:rPr>
          <w:b/>
        </w:rPr>
        <w:t>Filter</w:t>
      </w:r>
      <w:r>
        <w:t>: filters the results using a specified string.</w:t>
      </w:r>
    </w:p>
    <w:p w14:paraId="4C1EA882" w14:textId="77777777" w:rsidR="00DE5F87" w:rsidRDefault="00DE5F87" w:rsidP="00DE5F87">
      <w:pPr>
        <w:spacing w:after="240"/>
        <w:ind w:left="720"/>
        <w:jc w:val="both"/>
      </w:pPr>
      <w:r>
        <w:rPr>
          <w:b/>
        </w:rPr>
        <w:t>Next Page</w:t>
      </w:r>
      <w:r>
        <w:t xml:space="preserve">: goes to </w:t>
      </w:r>
      <w:proofErr w:type="spellStart"/>
      <w:r>
        <w:t>mealPlan.php</w:t>
      </w:r>
      <w:proofErr w:type="spellEnd"/>
      <w:r>
        <w:t>.</w:t>
      </w:r>
    </w:p>
    <w:p w14:paraId="4F3362E9" w14:textId="77777777" w:rsidR="00DE5F87" w:rsidRDefault="00DE5F87" w:rsidP="00DE5F87">
      <w:pPr>
        <w:spacing w:after="240"/>
        <w:ind w:left="720"/>
        <w:jc w:val="both"/>
      </w:pPr>
      <w:r>
        <w:rPr>
          <w:b/>
        </w:rPr>
        <w:t>Previous Page</w:t>
      </w:r>
      <w:r>
        <w:t xml:space="preserve">: goes to </w:t>
      </w:r>
      <w:proofErr w:type="spellStart"/>
      <w:r>
        <w:t>index.php</w:t>
      </w:r>
      <w:proofErr w:type="spellEnd"/>
      <w:r>
        <w:t>.</w:t>
      </w:r>
    </w:p>
    <w:p w14:paraId="01665CC4" w14:textId="77777777" w:rsidR="00DE5F87" w:rsidRDefault="00DE5F87" w:rsidP="00DE5F87">
      <w:pPr>
        <w:spacing w:after="240"/>
        <w:ind w:left="720"/>
        <w:jc w:val="both"/>
      </w:pPr>
    </w:p>
    <w:p w14:paraId="4F016FB1" w14:textId="77777777" w:rsidR="00DE5F87" w:rsidRDefault="00DE5F87" w:rsidP="00DE5F87">
      <w:pPr>
        <w:spacing w:after="240"/>
        <w:ind w:left="720"/>
        <w:jc w:val="both"/>
      </w:pPr>
      <w:r>
        <w:rPr>
          <w:b/>
        </w:rPr>
        <w:t>Logout</w:t>
      </w:r>
      <w:r>
        <w:t xml:space="preserve">: redirects to </w:t>
      </w:r>
      <w:proofErr w:type="spellStart"/>
      <w:r>
        <w:t>logout.php</w:t>
      </w:r>
      <w:proofErr w:type="spellEnd"/>
      <w:r>
        <w:t>.</w:t>
      </w:r>
    </w:p>
    <w:p w14:paraId="0526C4C1" w14:textId="77777777" w:rsidR="00DE5F87" w:rsidRDefault="00DE5F87" w:rsidP="00DE5F87">
      <w:pPr>
        <w:spacing w:after="240"/>
        <w:jc w:val="both"/>
      </w:pPr>
      <w:r>
        <w:t>This page has four functions:</w:t>
      </w:r>
    </w:p>
    <w:p w14:paraId="3B56CAD3" w14:textId="77777777" w:rsidR="00DE5F87" w:rsidRDefault="00DE5F87" w:rsidP="00DE5F87">
      <w:pPr>
        <w:spacing w:after="240"/>
        <w:ind w:left="720"/>
        <w:jc w:val="both"/>
      </w:pPr>
      <w:proofErr w:type="spellStart"/>
      <w:proofErr w:type="gramStart"/>
      <w:r w:rsidRPr="00FD3028">
        <w:rPr>
          <w:b/>
        </w:rPr>
        <w:t>selectLike</w:t>
      </w:r>
      <w:proofErr w:type="spellEnd"/>
      <w:proofErr w:type="gramEnd"/>
      <w:r>
        <w:t>: (JavaScript function) selects all the like checkboxes at once and deselects all the dislikes checkboxes.</w:t>
      </w:r>
    </w:p>
    <w:p w14:paraId="0BAFC8A9" w14:textId="77777777" w:rsidR="00DE5F87" w:rsidRDefault="00DE5F87" w:rsidP="00DE5F87">
      <w:pPr>
        <w:spacing w:after="240"/>
        <w:ind w:left="720" w:firstLine="720"/>
        <w:jc w:val="both"/>
        <w:rPr>
          <w:b/>
        </w:rPr>
      </w:pPr>
      <w:r w:rsidRPr="00B030A7">
        <w:rPr>
          <w:b/>
          <w:i/>
        </w:rPr>
        <w:t>Parameters</w:t>
      </w:r>
      <w:r>
        <w:rPr>
          <w:b/>
        </w:rPr>
        <w:t xml:space="preserve">: </w:t>
      </w:r>
      <w:r w:rsidRPr="00F13CD1">
        <w:t>none</w:t>
      </w:r>
    </w:p>
    <w:p w14:paraId="71B1C439" w14:textId="77777777" w:rsidR="00DE5F87" w:rsidRPr="007C1218" w:rsidRDefault="00DE5F87" w:rsidP="00DE5F87">
      <w:pPr>
        <w:spacing w:after="240"/>
        <w:ind w:left="1440"/>
        <w:jc w:val="both"/>
        <w:rPr>
          <w:b/>
        </w:rPr>
      </w:pPr>
      <w:r w:rsidRPr="00B030A7">
        <w:rPr>
          <w:b/>
          <w:i/>
        </w:rPr>
        <w:t>Return</w:t>
      </w:r>
      <w:r>
        <w:rPr>
          <w:b/>
        </w:rPr>
        <w:t xml:space="preserve">: </w:t>
      </w:r>
      <w:r>
        <w:t>none</w:t>
      </w:r>
    </w:p>
    <w:p w14:paraId="4BC1ADD3" w14:textId="77777777" w:rsidR="00DE5F87" w:rsidRDefault="00DE5F87" w:rsidP="00DE5F87">
      <w:pPr>
        <w:spacing w:after="240"/>
        <w:ind w:left="720"/>
        <w:jc w:val="both"/>
      </w:pPr>
      <w:proofErr w:type="spellStart"/>
      <w:proofErr w:type="gramStart"/>
      <w:r w:rsidRPr="00FD3028">
        <w:rPr>
          <w:b/>
        </w:rPr>
        <w:lastRenderedPageBreak/>
        <w:t>select</w:t>
      </w:r>
      <w:r>
        <w:rPr>
          <w:b/>
        </w:rPr>
        <w:t>Disl</w:t>
      </w:r>
      <w:r w:rsidRPr="00FD3028">
        <w:rPr>
          <w:b/>
        </w:rPr>
        <w:t>ike</w:t>
      </w:r>
      <w:proofErr w:type="spellEnd"/>
      <w:proofErr w:type="gramEnd"/>
      <w:r>
        <w:t>: (JavaScript function) selects all the dislike checkboxes at once and deselects all the likes checkboxes.</w:t>
      </w:r>
    </w:p>
    <w:p w14:paraId="60365FE0" w14:textId="77777777" w:rsidR="00DE5F87" w:rsidRDefault="00DE5F87" w:rsidP="00DE5F87">
      <w:pPr>
        <w:spacing w:after="240"/>
        <w:ind w:left="720" w:firstLine="720"/>
        <w:jc w:val="both"/>
        <w:rPr>
          <w:b/>
        </w:rPr>
      </w:pPr>
      <w:r w:rsidRPr="00B030A7">
        <w:rPr>
          <w:b/>
          <w:i/>
        </w:rPr>
        <w:t>Parameters</w:t>
      </w:r>
      <w:r>
        <w:rPr>
          <w:b/>
        </w:rPr>
        <w:t xml:space="preserve">: </w:t>
      </w:r>
      <w:r w:rsidRPr="00F13CD1">
        <w:t>none</w:t>
      </w:r>
    </w:p>
    <w:p w14:paraId="2109079E" w14:textId="77777777" w:rsidR="00DE5F87" w:rsidRPr="007C1218" w:rsidRDefault="00DE5F87" w:rsidP="00DE5F87">
      <w:pPr>
        <w:spacing w:after="240"/>
        <w:ind w:left="1440"/>
        <w:jc w:val="both"/>
        <w:rPr>
          <w:b/>
        </w:rPr>
      </w:pPr>
      <w:r w:rsidRPr="00B030A7">
        <w:rPr>
          <w:b/>
          <w:i/>
        </w:rPr>
        <w:t>Return</w:t>
      </w:r>
      <w:r>
        <w:rPr>
          <w:b/>
        </w:rPr>
        <w:t xml:space="preserve">: </w:t>
      </w:r>
      <w:r>
        <w:t>none</w:t>
      </w:r>
    </w:p>
    <w:p w14:paraId="7275F9CF" w14:textId="27CFE0AF" w:rsidR="00DE5F87" w:rsidRDefault="00DE5F87" w:rsidP="00DE5F87">
      <w:pPr>
        <w:spacing w:after="240"/>
        <w:ind w:left="720"/>
        <w:jc w:val="both"/>
      </w:pPr>
      <w:proofErr w:type="spellStart"/>
      <w:proofErr w:type="gramStart"/>
      <w:r>
        <w:rPr>
          <w:b/>
        </w:rPr>
        <w:t>optionLike</w:t>
      </w:r>
      <w:proofErr w:type="spellEnd"/>
      <w:proofErr w:type="gramEnd"/>
      <w:r>
        <w:t>: (JavaScript function) is activated when a lik</w:t>
      </w:r>
      <w:r w:rsidR="007D1B4B">
        <w:t xml:space="preserve">e check box is selected, and </w:t>
      </w:r>
      <w:r>
        <w:t>deselects the dislike checkbox of that food.</w:t>
      </w:r>
    </w:p>
    <w:p w14:paraId="32FD69FE" w14:textId="77777777" w:rsidR="00DE5F87" w:rsidRDefault="00DE5F87" w:rsidP="00DE5F87">
      <w:pPr>
        <w:spacing w:after="240"/>
        <w:ind w:left="720" w:firstLine="720"/>
        <w:jc w:val="both"/>
        <w:rPr>
          <w:b/>
        </w:rPr>
      </w:pPr>
      <w:r w:rsidRPr="00B030A7">
        <w:rPr>
          <w:b/>
          <w:i/>
        </w:rPr>
        <w:t>Parameters</w:t>
      </w:r>
      <w:r>
        <w:rPr>
          <w:b/>
        </w:rPr>
        <w:t xml:space="preserve">: </w:t>
      </w:r>
      <w:r w:rsidRPr="00F13CD1">
        <w:t>none</w:t>
      </w:r>
    </w:p>
    <w:p w14:paraId="3ED80F6A" w14:textId="77777777" w:rsidR="00DE5F87" w:rsidRPr="007C1218" w:rsidRDefault="00DE5F87" w:rsidP="00DE5F87">
      <w:pPr>
        <w:spacing w:after="240"/>
        <w:ind w:left="1440"/>
        <w:jc w:val="both"/>
        <w:rPr>
          <w:b/>
        </w:rPr>
      </w:pPr>
      <w:r w:rsidRPr="00B030A7">
        <w:rPr>
          <w:b/>
          <w:i/>
        </w:rPr>
        <w:t>Return</w:t>
      </w:r>
      <w:r>
        <w:rPr>
          <w:b/>
        </w:rPr>
        <w:t xml:space="preserve">: </w:t>
      </w:r>
      <w:r>
        <w:t>none</w:t>
      </w:r>
    </w:p>
    <w:p w14:paraId="01D41CB2" w14:textId="1FC5DA89" w:rsidR="00DE5F87" w:rsidRDefault="00DE5F87" w:rsidP="00DE5F87">
      <w:pPr>
        <w:spacing w:after="240"/>
        <w:ind w:left="720"/>
        <w:jc w:val="both"/>
      </w:pPr>
      <w:proofErr w:type="spellStart"/>
      <w:proofErr w:type="gramStart"/>
      <w:r>
        <w:rPr>
          <w:b/>
        </w:rPr>
        <w:t>optionDislike</w:t>
      </w:r>
      <w:proofErr w:type="spellEnd"/>
      <w:proofErr w:type="gramEnd"/>
      <w:r>
        <w:t>: (JavaScript function) is activated when a dislike check box</w:t>
      </w:r>
      <w:r w:rsidR="007D1B4B">
        <w:t xml:space="preserve"> is selected, and </w:t>
      </w:r>
      <w:r>
        <w:t>deselects the like checkbox of that food</w:t>
      </w:r>
    </w:p>
    <w:p w14:paraId="415D7B35" w14:textId="77777777" w:rsidR="00DE5F87" w:rsidRDefault="00DE5F87" w:rsidP="00DE5F87">
      <w:pPr>
        <w:spacing w:after="240"/>
        <w:ind w:left="720" w:firstLine="720"/>
        <w:jc w:val="both"/>
        <w:rPr>
          <w:b/>
        </w:rPr>
      </w:pPr>
      <w:r w:rsidRPr="00B030A7">
        <w:rPr>
          <w:b/>
          <w:i/>
        </w:rPr>
        <w:t>Parameters</w:t>
      </w:r>
      <w:r>
        <w:rPr>
          <w:b/>
        </w:rPr>
        <w:t xml:space="preserve">: </w:t>
      </w:r>
      <w:r w:rsidRPr="00F13CD1">
        <w:t>none</w:t>
      </w:r>
    </w:p>
    <w:p w14:paraId="3A4C6FFB" w14:textId="77777777" w:rsidR="00DE5F87" w:rsidRPr="007C1218" w:rsidRDefault="00DE5F87" w:rsidP="00DE5F87">
      <w:pPr>
        <w:spacing w:after="240"/>
        <w:ind w:left="1440"/>
        <w:jc w:val="both"/>
        <w:rPr>
          <w:b/>
        </w:rPr>
      </w:pPr>
      <w:r w:rsidRPr="00B030A7">
        <w:rPr>
          <w:b/>
          <w:i/>
        </w:rPr>
        <w:t>Return</w:t>
      </w:r>
      <w:r>
        <w:rPr>
          <w:b/>
        </w:rPr>
        <w:t xml:space="preserve">: </w:t>
      </w:r>
      <w:r>
        <w:t>none</w:t>
      </w:r>
    </w:p>
    <w:p w14:paraId="2170C4DB" w14:textId="77777777" w:rsidR="00DE5F87" w:rsidRDefault="00DE5F87" w:rsidP="00DE5F87">
      <w:pPr>
        <w:pStyle w:val="Heading2"/>
      </w:pPr>
      <w:proofErr w:type="spellStart"/>
      <w:r>
        <w:t>mealPlan.php</w:t>
      </w:r>
      <w:proofErr w:type="spellEnd"/>
    </w:p>
    <w:p w14:paraId="7E3CC2C6" w14:textId="77777777" w:rsidR="00DE5F87" w:rsidRDefault="00DE5F87" w:rsidP="00DE5F87">
      <w:pPr>
        <w:spacing w:after="240"/>
        <w:jc w:val="both"/>
      </w:pPr>
      <w:r>
        <w:t>First, the file will create a vector with the foods that the user likes using the database information (</w:t>
      </w:r>
      <w:proofErr w:type="spellStart"/>
      <w:r w:rsidRPr="00AA689B">
        <w:t>food_likes</w:t>
      </w:r>
      <w:proofErr w:type="spellEnd"/>
      <w:r>
        <w:t xml:space="preserve"> vector). Second, the file will create a vector with the foods that the user likes and the foods that the user does not dislike (</w:t>
      </w:r>
      <w:proofErr w:type="spellStart"/>
      <w:r w:rsidRPr="009C42FA">
        <w:t>food_likes_neutral</w:t>
      </w:r>
      <w:proofErr w:type="spellEnd"/>
      <w:r>
        <w:t xml:space="preserve"> vector). Then the file will create a vector with all the foods using the database information (</w:t>
      </w:r>
      <w:proofErr w:type="spellStart"/>
      <w:r w:rsidRPr="009C42FA">
        <w:t>food_all</w:t>
      </w:r>
      <w:proofErr w:type="spellEnd"/>
      <w:r>
        <w:t xml:space="preserve"> vector). In this file is defined the variable portion that will determine the maximum number of portions that a food item can be divided in. </w:t>
      </w:r>
    </w:p>
    <w:p w14:paraId="7C090F20" w14:textId="77777777" w:rsidR="00DE5F87" w:rsidRDefault="00DE5F87" w:rsidP="00DE5F87">
      <w:pPr>
        <w:spacing w:after="240"/>
        <w:jc w:val="both"/>
      </w:pPr>
      <w:r>
        <w:t xml:space="preserve">The first vector and the variable portion are send to the PHP function </w:t>
      </w:r>
      <w:proofErr w:type="spellStart"/>
      <w:proofErr w:type="gramStart"/>
      <w:r>
        <w:t>lp</w:t>
      </w:r>
      <w:proofErr w:type="spellEnd"/>
      <w:proofErr w:type="gramEnd"/>
      <w:r>
        <w:t xml:space="preserve"> that will calculate the meal plan using linear programming and will return a set of foods that satisfies the user’s nutrient ranges. This set of foods will be send to the PHP function </w:t>
      </w:r>
      <w:proofErr w:type="spellStart"/>
      <w:r>
        <w:t>check_solution</w:t>
      </w:r>
      <w:proofErr w:type="spellEnd"/>
      <w:r>
        <w:t xml:space="preserve"> that will guarantee that it is a valid solution.  This process is repeated for three times or until the </w:t>
      </w:r>
      <w:proofErr w:type="spellStart"/>
      <w:r>
        <w:t>check_solution</w:t>
      </w:r>
      <w:proofErr w:type="spellEnd"/>
      <w:r>
        <w:t xml:space="preserve"> returns false. In each of this times, the first food of the set of solution is take off from the </w:t>
      </w:r>
      <w:proofErr w:type="spellStart"/>
      <w:r>
        <w:t>food_likes</w:t>
      </w:r>
      <w:proofErr w:type="spellEnd"/>
      <w:r>
        <w:t xml:space="preserve"> vector before it is sent to the </w:t>
      </w:r>
      <w:proofErr w:type="spellStart"/>
      <w:r>
        <w:t>lp</w:t>
      </w:r>
      <w:proofErr w:type="spellEnd"/>
      <w:r>
        <w:t xml:space="preserve"> function so that we can get a different set of foods in each iteration. </w:t>
      </w:r>
    </w:p>
    <w:p w14:paraId="02963FBB" w14:textId="77777777" w:rsidR="00DE5F87" w:rsidRDefault="00DE5F87" w:rsidP="00DE5F87">
      <w:pPr>
        <w:spacing w:after="240"/>
        <w:jc w:val="both"/>
      </w:pPr>
      <w:r>
        <w:t xml:space="preserve">If the first vector, </w:t>
      </w:r>
      <w:proofErr w:type="spellStart"/>
      <w:r w:rsidRPr="00AA689B">
        <w:t>food_likes</w:t>
      </w:r>
      <w:proofErr w:type="spellEnd"/>
      <w:r>
        <w:t xml:space="preserve"> vector, does not generate a valid result, the process described above will be repeated with the second vector, </w:t>
      </w:r>
      <w:proofErr w:type="spellStart"/>
      <w:r w:rsidRPr="009C42FA">
        <w:t>food_likes_neutral</w:t>
      </w:r>
      <w:proofErr w:type="spellEnd"/>
      <w:r>
        <w:t xml:space="preserve"> vector. If even this vector does not generate a valid result, the process will be repeated with the third vector that contain all the foods.</w:t>
      </w:r>
      <w:r w:rsidRPr="00C049A8">
        <w:t xml:space="preserve"> </w:t>
      </w:r>
      <w:r>
        <w:t>The results are displayed to the user.</w:t>
      </w:r>
    </w:p>
    <w:p w14:paraId="59179B36" w14:textId="77777777" w:rsidR="00DE5F87" w:rsidRDefault="00DE5F87" w:rsidP="00DE5F87">
      <w:pPr>
        <w:spacing w:after="240"/>
        <w:jc w:val="both"/>
      </w:pPr>
      <w:r>
        <w:t>This page displays seven buttons:</w:t>
      </w:r>
    </w:p>
    <w:p w14:paraId="79AA3BE2" w14:textId="11CFBD8F" w:rsidR="00DE5F87" w:rsidRDefault="00DE5F87" w:rsidP="00DE5F87">
      <w:pPr>
        <w:spacing w:after="240"/>
        <w:ind w:left="720"/>
        <w:jc w:val="both"/>
      </w:pPr>
      <w:r>
        <w:rPr>
          <w:b/>
        </w:rPr>
        <w:t>Previous Page</w:t>
      </w:r>
      <w:r w:rsidR="007D1B4B">
        <w:t xml:space="preserve">: </w:t>
      </w:r>
      <w:r>
        <w:t xml:space="preserve">goes to </w:t>
      </w:r>
      <w:proofErr w:type="spellStart"/>
      <w:r>
        <w:t>food.php</w:t>
      </w:r>
      <w:proofErr w:type="spellEnd"/>
      <w:r>
        <w:t>.</w:t>
      </w:r>
    </w:p>
    <w:p w14:paraId="12C85912" w14:textId="656F44DF" w:rsidR="00DE5F87" w:rsidRDefault="00DE5F87" w:rsidP="00DE5F87">
      <w:pPr>
        <w:spacing w:after="240"/>
        <w:ind w:left="720"/>
        <w:jc w:val="both"/>
      </w:pPr>
      <w:r>
        <w:rPr>
          <w:b/>
        </w:rPr>
        <w:t>Logout</w:t>
      </w:r>
      <w:r w:rsidR="007D1B4B">
        <w:t xml:space="preserve">: </w:t>
      </w:r>
      <w:r>
        <w:t xml:space="preserve">redirects to </w:t>
      </w:r>
      <w:proofErr w:type="spellStart"/>
      <w:r>
        <w:t>logout.php</w:t>
      </w:r>
      <w:proofErr w:type="spellEnd"/>
      <w:r>
        <w:t>.</w:t>
      </w:r>
    </w:p>
    <w:p w14:paraId="2B0DC6B5" w14:textId="77777777" w:rsidR="00DE5F87" w:rsidRDefault="00DE5F87" w:rsidP="00DE5F87">
      <w:pPr>
        <w:spacing w:after="240"/>
        <w:jc w:val="both"/>
      </w:pPr>
      <w:r>
        <w:lastRenderedPageBreak/>
        <w:t>This page has four functions:</w:t>
      </w:r>
    </w:p>
    <w:p w14:paraId="4A8CC5F3" w14:textId="77777777" w:rsidR="00DE5F87" w:rsidRDefault="00DE5F87" w:rsidP="00DE5F87">
      <w:pPr>
        <w:spacing w:after="240"/>
        <w:ind w:left="720"/>
        <w:jc w:val="both"/>
      </w:pPr>
      <w:proofErr w:type="spellStart"/>
      <w:proofErr w:type="gramStart"/>
      <w:r w:rsidRPr="0055209D">
        <w:rPr>
          <w:b/>
        </w:rPr>
        <w:t>lp</w:t>
      </w:r>
      <w:proofErr w:type="spellEnd"/>
      <w:proofErr w:type="gramEnd"/>
      <w:r>
        <w:t xml:space="preserve">: gets a set of foods and a portion number and it tries to generate, using linear programming, a set of food that will satisfy the user’s nutrient ranges. Its process is detailed in the </w:t>
      </w:r>
      <w:proofErr w:type="spellStart"/>
      <w:r>
        <w:t>LPScript.php</w:t>
      </w:r>
      <w:proofErr w:type="spellEnd"/>
      <w:r>
        <w:t xml:space="preserve"> section.</w:t>
      </w:r>
    </w:p>
    <w:p w14:paraId="1592DDF6" w14:textId="77777777" w:rsidR="00DE5F87" w:rsidRDefault="00DE5F87" w:rsidP="00DE5F87">
      <w:pPr>
        <w:spacing w:after="240"/>
        <w:ind w:left="720"/>
        <w:jc w:val="both"/>
      </w:pPr>
      <w:proofErr w:type="spellStart"/>
      <w:proofErr w:type="gramStart"/>
      <w:r>
        <w:rPr>
          <w:b/>
        </w:rPr>
        <w:t>checkSolution</w:t>
      </w:r>
      <w:proofErr w:type="spellEnd"/>
      <w:proofErr w:type="gramEnd"/>
      <w:r>
        <w:t xml:space="preserve">: gets the set of food returned by </w:t>
      </w:r>
      <w:proofErr w:type="spellStart"/>
      <w:r>
        <w:t>lp</w:t>
      </w:r>
      <w:proofErr w:type="spellEnd"/>
      <w:r>
        <w:t xml:space="preserve"> function and checks if this set of foods will satisfy the user’s nutrient ranges. Its process is detailed in the </w:t>
      </w:r>
      <w:proofErr w:type="spellStart"/>
      <w:r>
        <w:t>functions.php</w:t>
      </w:r>
      <w:proofErr w:type="spellEnd"/>
      <w:r>
        <w:t xml:space="preserve"> section.</w:t>
      </w:r>
    </w:p>
    <w:p w14:paraId="3E59E24F" w14:textId="77777777" w:rsidR="00DE5F87" w:rsidRDefault="00DE5F87" w:rsidP="00DE5F87">
      <w:pPr>
        <w:pStyle w:val="Heading2"/>
      </w:pPr>
      <w:proofErr w:type="spellStart"/>
      <w:r>
        <w:t>LPScript.php</w:t>
      </w:r>
      <w:proofErr w:type="spellEnd"/>
    </w:p>
    <w:p w14:paraId="194BD688" w14:textId="77777777" w:rsidR="00DE5F87" w:rsidRDefault="00DE5F87" w:rsidP="00DE5F87">
      <w:pPr>
        <w:spacing w:after="240"/>
        <w:jc w:val="both"/>
      </w:pPr>
      <w:r>
        <w:t xml:space="preserve">This file defines the PHP function </w:t>
      </w:r>
      <w:proofErr w:type="spellStart"/>
      <w:proofErr w:type="gramStart"/>
      <w:r>
        <w:t>lp</w:t>
      </w:r>
      <w:proofErr w:type="spellEnd"/>
      <w:proofErr w:type="gramEnd"/>
      <w:r>
        <w:t xml:space="preserve"> that creates and executes the linear programming script.</w:t>
      </w:r>
    </w:p>
    <w:p w14:paraId="0D71CD1E" w14:textId="77777777" w:rsidR="00DE5F87" w:rsidRDefault="00DE5F87" w:rsidP="00DE5F87">
      <w:pPr>
        <w:spacing w:after="240"/>
        <w:jc w:val="both"/>
      </w:pPr>
      <w:r>
        <w:t>This page has two functions:</w:t>
      </w:r>
    </w:p>
    <w:p w14:paraId="61D6A3BB" w14:textId="023F0763" w:rsidR="00DE5F87" w:rsidRDefault="00DE5F87" w:rsidP="00DE5F87">
      <w:pPr>
        <w:spacing w:after="240"/>
        <w:ind w:left="720"/>
        <w:jc w:val="both"/>
      </w:pPr>
      <w:proofErr w:type="spellStart"/>
      <w:proofErr w:type="gramStart"/>
      <w:r w:rsidRPr="0055209D">
        <w:rPr>
          <w:b/>
        </w:rPr>
        <w:t>lp</w:t>
      </w:r>
      <w:proofErr w:type="spellEnd"/>
      <w:proofErr w:type="gramEnd"/>
      <w:r w:rsidR="007D1B4B">
        <w:t xml:space="preserve">: </w:t>
      </w:r>
      <w:r>
        <w:t>receive</w:t>
      </w:r>
      <w:r w:rsidR="007D1B4B">
        <w:t>s</w:t>
      </w:r>
      <w:r>
        <w:t xml:space="preserve"> as parameters a set of foods (</w:t>
      </w:r>
      <w:proofErr w:type="spellStart"/>
      <w:r w:rsidRPr="003D61A8">
        <w:rPr>
          <w:i/>
        </w:rPr>
        <w:t>array_food_final</w:t>
      </w:r>
      <w:proofErr w:type="spellEnd"/>
      <w:r>
        <w:t>) and a portion number. For each of the foods it gets from the database the amount of each one of the nutrients and divides this amount for the portion number. The results are placed in an array for each of the nutrients (</w:t>
      </w:r>
      <w:r w:rsidRPr="003D61A8">
        <w:rPr>
          <w:i/>
        </w:rPr>
        <w:t xml:space="preserve">water, carbohydrate, fiber, protein </w:t>
      </w:r>
      <w:r w:rsidRPr="003D61A8">
        <w:t>and</w:t>
      </w:r>
      <w:r w:rsidRPr="003D61A8">
        <w:rPr>
          <w:i/>
        </w:rPr>
        <w:t xml:space="preserve"> fat</w:t>
      </w:r>
      <w:r>
        <w:t xml:space="preserve">). Using the information from the database in the function </w:t>
      </w:r>
      <w:proofErr w:type="spellStart"/>
      <w:r>
        <w:rPr>
          <w:i/>
        </w:rPr>
        <w:t>getr</w:t>
      </w:r>
      <w:r w:rsidRPr="00D201D1">
        <w:rPr>
          <w:i/>
        </w:rPr>
        <w:t>esults</w:t>
      </w:r>
      <w:proofErr w:type="spellEnd"/>
      <w:r>
        <w:t xml:space="preserve">, it gets the user nutrient ranges and places them in the </w:t>
      </w:r>
      <w:r w:rsidRPr="003D61A8">
        <w:rPr>
          <w:i/>
        </w:rPr>
        <w:t>definitions</w:t>
      </w:r>
      <w:r>
        <w:t xml:space="preserve"> array. Using the </w:t>
      </w:r>
      <w:r w:rsidRPr="00D201D1">
        <w:rPr>
          <w:i/>
        </w:rPr>
        <w:t>definitions</w:t>
      </w:r>
      <w:r>
        <w:t xml:space="preserve"> array, the arrays of nutrients, and the </w:t>
      </w:r>
      <w:proofErr w:type="spellStart"/>
      <w:r w:rsidRPr="003D61A8">
        <w:rPr>
          <w:i/>
        </w:rPr>
        <w:t>array_food_final</w:t>
      </w:r>
      <w:proofErr w:type="spellEnd"/>
      <w:r>
        <w:t xml:space="preserve">, the </w:t>
      </w:r>
      <w:proofErr w:type="spellStart"/>
      <w:proofErr w:type="gramStart"/>
      <w:r w:rsidRPr="003D61A8">
        <w:rPr>
          <w:i/>
        </w:rPr>
        <w:t>lp</w:t>
      </w:r>
      <w:proofErr w:type="spellEnd"/>
      <w:proofErr w:type="gramEnd"/>
      <w:r>
        <w:t xml:space="preserve"> function creates a txt file with all this information that will be necessary to the linear programming package.</w:t>
      </w:r>
    </w:p>
    <w:p w14:paraId="025420BE" w14:textId="77777777" w:rsidR="00DE5F87" w:rsidRDefault="00DE5F87" w:rsidP="00DE5F87">
      <w:pPr>
        <w:spacing w:after="240"/>
        <w:ind w:left="720"/>
        <w:jc w:val="both"/>
        <w:sectPr w:rsidR="00DE5F87" w:rsidSect="00E474A1">
          <w:pgSz w:w="12240" w:h="15840"/>
          <w:pgMar w:top="1440" w:right="1440" w:bottom="1440" w:left="1440" w:header="720" w:footer="720" w:gutter="0"/>
          <w:cols w:space="720"/>
          <w:noEndnote/>
          <w:docGrid w:linePitch="299"/>
        </w:sectPr>
      </w:pPr>
      <w:r>
        <w:t xml:space="preserve">For example, let’s say that that the function </w:t>
      </w:r>
      <w:proofErr w:type="spellStart"/>
      <w:proofErr w:type="gramStart"/>
      <w:r w:rsidRPr="00D201D1">
        <w:rPr>
          <w:i/>
        </w:rPr>
        <w:t>lp</w:t>
      </w:r>
      <w:proofErr w:type="spellEnd"/>
      <w:proofErr w:type="gramEnd"/>
      <w:r>
        <w:t xml:space="preserve"> receives a set of foods with two foods. It will generate the following vector for the problem:</w:t>
      </w:r>
    </w:p>
    <w:p w14:paraId="7078CA66" w14:textId="77777777" w:rsidR="00DE5F87" w:rsidRPr="00D201D1" w:rsidRDefault="00DE5F87" w:rsidP="00DE5F87">
      <w:pPr>
        <w:spacing w:after="240"/>
        <w:ind w:left="720"/>
        <w:jc w:val="both"/>
        <w:rPr>
          <w:i/>
        </w:rPr>
      </w:pPr>
      <w:proofErr w:type="spellStart"/>
      <w:r w:rsidRPr="00D201D1">
        <w:rPr>
          <w:i/>
        </w:rPr>
        <w:lastRenderedPageBreak/>
        <w:t>array_food_final</w:t>
      </w:r>
      <w:proofErr w:type="spellEnd"/>
    </w:p>
    <w:tbl>
      <w:tblPr>
        <w:tblStyle w:val="TableGrid"/>
        <w:tblW w:w="0" w:type="auto"/>
        <w:tblInd w:w="720" w:type="dxa"/>
        <w:tblLook w:val="04A0" w:firstRow="1" w:lastRow="0" w:firstColumn="1" w:lastColumn="0" w:noHBand="0" w:noVBand="1"/>
      </w:tblPr>
      <w:tblGrid>
        <w:gridCol w:w="947"/>
        <w:gridCol w:w="963"/>
      </w:tblGrid>
      <w:tr w:rsidR="00DE5F87" w14:paraId="1CE9CC98" w14:textId="77777777" w:rsidTr="00967499">
        <w:trPr>
          <w:trHeight w:val="351"/>
        </w:trPr>
        <w:tc>
          <w:tcPr>
            <w:tcW w:w="976" w:type="dxa"/>
          </w:tcPr>
          <w:p w14:paraId="64F99FCB" w14:textId="77777777" w:rsidR="00DE5F87" w:rsidRDefault="00DE5F87" w:rsidP="00967499">
            <w:pPr>
              <w:spacing w:after="240"/>
              <w:jc w:val="both"/>
            </w:pPr>
            <w:r>
              <w:t>Food 1</w:t>
            </w:r>
          </w:p>
        </w:tc>
        <w:tc>
          <w:tcPr>
            <w:tcW w:w="993" w:type="dxa"/>
          </w:tcPr>
          <w:p w14:paraId="57741F83" w14:textId="77777777" w:rsidR="00DE5F87" w:rsidRDefault="00DE5F87" w:rsidP="00967499">
            <w:pPr>
              <w:spacing w:after="240"/>
              <w:jc w:val="both"/>
            </w:pPr>
            <w:r>
              <w:t>Food 2</w:t>
            </w:r>
          </w:p>
        </w:tc>
      </w:tr>
    </w:tbl>
    <w:p w14:paraId="505A9B31" w14:textId="77777777" w:rsidR="00DE5F87" w:rsidRDefault="00DE5F87" w:rsidP="00DE5F87">
      <w:pPr>
        <w:spacing w:after="240"/>
        <w:ind w:left="720"/>
        <w:jc w:val="both"/>
      </w:pPr>
    </w:p>
    <w:p w14:paraId="3F007494" w14:textId="77777777" w:rsidR="00DE5F87" w:rsidRPr="00D201D1" w:rsidRDefault="00DE5F87" w:rsidP="00DE5F87">
      <w:pPr>
        <w:spacing w:after="240"/>
        <w:ind w:left="720"/>
        <w:jc w:val="both"/>
        <w:rPr>
          <w:i/>
        </w:rPr>
      </w:pPr>
      <w:proofErr w:type="gramStart"/>
      <w:r w:rsidRPr="00D201D1">
        <w:rPr>
          <w:i/>
        </w:rPr>
        <w:t>water</w:t>
      </w:r>
      <w:proofErr w:type="gramEnd"/>
    </w:p>
    <w:tbl>
      <w:tblPr>
        <w:tblStyle w:val="TableGrid"/>
        <w:tblW w:w="0" w:type="auto"/>
        <w:tblInd w:w="720" w:type="dxa"/>
        <w:tblLook w:val="04A0" w:firstRow="1" w:lastRow="0" w:firstColumn="1" w:lastColumn="0" w:noHBand="0" w:noVBand="1"/>
      </w:tblPr>
      <w:tblGrid>
        <w:gridCol w:w="951"/>
        <w:gridCol w:w="959"/>
      </w:tblGrid>
      <w:tr w:rsidR="00DE5F87" w14:paraId="19DD6E29" w14:textId="77777777" w:rsidTr="00967499">
        <w:tc>
          <w:tcPr>
            <w:tcW w:w="976" w:type="dxa"/>
          </w:tcPr>
          <w:p w14:paraId="0F851A13" w14:textId="77777777" w:rsidR="00DE5F87" w:rsidRDefault="00DE5F87" w:rsidP="00967499">
            <w:pPr>
              <w:spacing w:after="240"/>
              <w:jc w:val="both"/>
            </w:pPr>
            <w:r>
              <w:t>water1</w:t>
            </w:r>
          </w:p>
        </w:tc>
        <w:tc>
          <w:tcPr>
            <w:tcW w:w="993" w:type="dxa"/>
          </w:tcPr>
          <w:p w14:paraId="0046093F" w14:textId="77777777" w:rsidR="00DE5F87" w:rsidRDefault="00DE5F87" w:rsidP="00967499">
            <w:pPr>
              <w:spacing w:after="240"/>
              <w:jc w:val="both"/>
            </w:pPr>
            <w:r>
              <w:t>water2</w:t>
            </w:r>
          </w:p>
        </w:tc>
      </w:tr>
    </w:tbl>
    <w:p w14:paraId="5ED7DE2E" w14:textId="77777777" w:rsidR="00DE5F87" w:rsidRDefault="00DE5F87" w:rsidP="00DE5F87">
      <w:pPr>
        <w:spacing w:after="240"/>
        <w:ind w:left="720"/>
        <w:jc w:val="both"/>
      </w:pPr>
    </w:p>
    <w:p w14:paraId="1A737744" w14:textId="77777777" w:rsidR="00DE5F87" w:rsidRPr="00D201D1" w:rsidRDefault="00DE5F87" w:rsidP="00DE5F87">
      <w:pPr>
        <w:spacing w:after="240"/>
        <w:ind w:left="720"/>
        <w:jc w:val="both"/>
        <w:rPr>
          <w:i/>
        </w:rPr>
      </w:pPr>
      <w:proofErr w:type="gramStart"/>
      <w:r w:rsidRPr="00D201D1">
        <w:rPr>
          <w:i/>
        </w:rPr>
        <w:lastRenderedPageBreak/>
        <w:t>carbohydrate</w:t>
      </w:r>
      <w:proofErr w:type="gramEnd"/>
    </w:p>
    <w:tbl>
      <w:tblPr>
        <w:tblStyle w:val="TableGrid"/>
        <w:tblW w:w="0" w:type="auto"/>
        <w:tblInd w:w="720" w:type="dxa"/>
        <w:tblLook w:val="04A0" w:firstRow="1" w:lastRow="0" w:firstColumn="1" w:lastColumn="0" w:noHBand="0" w:noVBand="1"/>
      </w:tblPr>
      <w:tblGrid>
        <w:gridCol w:w="948"/>
        <w:gridCol w:w="962"/>
      </w:tblGrid>
      <w:tr w:rsidR="00DE5F87" w14:paraId="30783378" w14:textId="77777777" w:rsidTr="00967499">
        <w:tc>
          <w:tcPr>
            <w:tcW w:w="976" w:type="dxa"/>
          </w:tcPr>
          <w:p w14:paraId="5AB32E9D" w14:textId="77777777" w:rsidR="00DE5F87" w:rsidRDefault="00DE5F87" w:rsidP="00967499">
            <w:pPr>
              <w:spacing w:after="240"/>
              <w:jc w:val="both"/>
            </w:pPr>
            <w:r>
              <w:t>carb1</w:t>
            </w:r>
          </w:p>
        </w:tc>
        <w:tc>
          <w:tcPr>
            <w:tcW w:w="993" w:type="dxa"/>
          </w:tcPr>
          <w:p w14:paraId="27101EBE" w14:textId="77777777" w:rsidR="00DE5F87" w:rsidRDefault="00DE5F87" w:rsidP="00967499">
            <w:pPr>
              <w:spacing w:after="240"/>
              <w:jc w:val="both"/>
            </w:pPr>
            <w:r>
              <w:t>carb2</w:t>
            </w:r>
          </w:p>
        </w:tc>
      </w:tr>
    </w:tbl>
    <w:p w14:paraId="0E5B5146" w14:textId="77777777" w:rsidR="00DE5F87" w:rsidRDefault="00DE5F87" w:rsidP="00DE5F87">
      <w:pPr>
        <w:spacing w:after="240"/>
        <w:ind w:left="720"/>
        <w:jc w:val="both"/>
      </w:pPr>
    </w:p>
    <w:p w14:paraId="60499344" w14:textId="77777777" w:rsidR="00DE5F87" w:rsidRPr="00D201D1" w:rsidRDefault="00DE5F87" w:rsidP="00DE5F87">
      <w:pPr>
        <w:spacing w:after="240"/>
        <w:ind w:left="720"/>
        <w:jc w:val="both"/>
        <w:rPr>
          <w:i/>
        </w:rPr>
      </w:pPr>
      <w:proofErr w:type="gramStart"/>
      <w:r w:rsidRPr="00D201D1">
        <w:rPr>
          <w:i/>
        </w:rPr>
        <w:t>fiber</w:t>
      </w:r>
      <w:proofErr w:type="gramEnd"/>
    </w:p>
    <w:tbl>
      <w:tblPr>
        <w:tblStyle w:val="TableGrid"/>
        <w:tblW w:w="0" w:type="auto"/>
        <w:tblInd w:w="720" w:type="dxa"/>
        <w:tblLook w:val="04A0" w:firstRow="1" w:lastRow="0" w:firstColumn="1" w:lastColumn="0" w:noHBand="0" w:noVBand="1"/>
      </w:tblPr>
      <w:tblGrid>
        <w:gridCol w:w="948"/>
        <w:gridCol w:w="962"/>
      </w:tblGrid>
      <w:tr w:rsidR="00DE5F87" w14:paraId="6CDE1456" w14:textId="77777777" w:rsidTr="00967499">
        <w:trPr>
          <w:trHeight w:val="351"/>
        </w:trPr>
        <w:tc>
          <w:tcPr>
            <w:tcW w:w="976" w:type="dxa"/>
          </w:tcPr>
          <w:p w14:paraId="01A37152" w14:textId="77777777" w:rsidR="00DE5F87" w:rsidRDefault="00DE5F87" w:rsidP="00967499">
            <w:pPr>
              <w:spacing w:after="240"/>
              <w:jc w:val="both"/>
            </w:pPr>
            <w:r>
              <w:t>fiber1</w:t>
            </w:r>
          </w:p>
        </w:tc>
        <w:tc>
          <w:tcPr>
            <w:tcW w:w="993" w:type="dxa"/>
          </w:tcPr>
          <w:p w14:paraId="763F138E" w14:textId="77777777" w:rsidR="00DE5F87" w:rsidRDefault="00DE5F87" w:rsidP="00967499">
            <w:pPr>
              <w:spacing w:after="240"/>
              <w:jc w:val="both"/>
            </w:pPr>
            <w:r>
              <w:t>fiber2</w:t>
            </w:r>
          </w:p>
        </w:tc>
      </w:tr>
    </w:tbl>
    <w:p w14:paraId="1EBF263F" w14:textId="77777777" w:rsidR="00DE5F87" w:rsidRDefault="00DE5F87" w:rsidP="00DE5F87">
      <w:pPr>
        <w:spacing w:after="240"/>
        <w:ind w:left="720"/>
        <w:jc w:val="both"/>
      </w:pPr>
    </w:p>
    <w:p w14:paraId="262B143B" w14:textId="77777777" w:rsidR="00DE5F87" w:rsidRPr="00D201D1" w:rsidRDefault="00DE5F87" w:rsidP="00DE5F87">
      <w:pPr>
        <w:spacing w:after="240"/>
        <w:ind w:left="720"/>
        <w:jc w:val="both"/>
        <w:rPr>
          <w:i/>
        </w:rPr>
      </w:pPr>
      <w:proofErr w:type="gramStart"/>
      <w:r w:rsidRPr="00D201D1">
        <w:rPr>
          <w:i/>
        </w:rPr>
        <w:lastRenderedPageBreak/>
        <w:t>protein</w:t>
      </w:r>
      <w:proofErr w:type="gramEnd"/>
    </w:p>
    <w:tbl>
      <w:tblPr>
        <w:tblStyle w:val="TableGrid"/>
        <w:tblW w:w="0" w:type="auto"/>
        <w:tblInd w:w="720" w:type="dxa"/>
        <w:tblLook w:val="04A0" w:firstRow="1" w:lastRow="0" w:firstColumn="1" w:lastColumn="0" w:noHBand="0" w:noVBand="1"/>
      </w:tblPr>
      <w:tblGrid>
        <w:gridCol w:w="948"/>
        <w:gridCol w:w="962"/>
      </w:tblGrid>
      <w:tr w:rsidR="00DE5F87" w14:paraId="13C13B12" w14:textId="77777777" w:rsidTr="00967499">
        <w:tc>
          <w:tcPr>
            <w:tcW w:w="976" w:type="dxa"/>
          </w:tcPr>
          <w:p w14:paraId="5DB3F100" w14:textId="77777777" w:rsidR="00DE5F87" w:rsidRDefault="00DE5F87" w:rsidP="00967499">
            <w:pPr>
              <w:spacing w:after="240"/>
              <w:jc w:val="both"/>
            </w:pPr>
            <w:r>
              <w:t>prot1</w:t>
            </w:r>
          </w:p>
        </w:tc>
        <w:tc>
          <w:tcPr>
            <w:tcW w:w="993" w:type="dxa"/>
          </w:tcPr>
          <w:p w14:paraId="5B317779" w14:textId="77777777" w:rsidR="00DE5F87" w:rsidRDefault="00DE5F87" w:rsidP="00967499">
            <w:pPr>
              <w:spacing w:after="240"/>
              <w:jc w:val="both"/>
            </w:pPr>
            <w:r>
              <w:t>prot2</w:t>
            </w:r>
          </w:p>
        </w:tc>
      </w:tr>
    </w:tbl>
    <w:p w14:paraId="7703DA68" w14:textId="77777777" w:rsidR="00DE5F87" w:rsidRDefault="00DE5F87" w:rsidP="00DE5F87">
      <w:pPr>
        <w:spacing w:after="240"/>
        <w:ind w:left="720"/>
        <w:jc w:val="both"/>
      </w:pPr>
    </w:p>
    <w:p w14:paraId="69DEC2D0" w14:textId="77777777" w:rsidR="00DE5F87" w:rsidRPr="00D201D1" w:rsidRDefault="00DE5F87" w:rsidP="00DE5F87">
      <w:pPr>
        <w:spacing w:after="240"/>
        <w:ind w:left="720"/>
        <w:jc w:val="both"/>
        <w:rPr>
          <w:i/>
        </w:rPr>
      </w:pPr>
      <w:proofErr w:type="gramStart"/>
      <w:r w:rsidRPr="00D201D1">
        <w:rPr>
          <w:i/>
        </w:rPr>
        <w:t>fat</w:t>
      </w:r>
      <w:proofErr w:type="gramEnd"/>
    </w:p>
    <w:tbl>
      <w:tblPr>
        <w:tblStyle w:val="TableGrid"/>
        <w:tblW w:w="0" w:type="auto"/>
        <w:tblInd w:w="720" w:type="dxa"/>
        <w:tblLook w:val="04A0" w:firstRow="1" w:lastRow="0" w:firstColumn="1" w:lastColumn="0" w:noHBand="0" w:noVBand="1"/>
      </w:tblPr>
      <w:tblGrid>
        <w:gridCol w:w="947"/>
        <w:gridCol w:w="963"/>
      </w:tblGrid>
      <w:tr w:rsidR="00DE5F87" w14:paraId="11733951" w14:textId="77777777" w:rsidTr="00967499">
        <w:tc>
          <w:tcPr>
            <w:tcW w:w="976" w:type="dxa"/>
          </w:tcPr>
          <w:p w14:paraId="21E4894B" w14:textId="77777777" w:rsidR="00DE5F87" w:rsidRDefault="00DE5F87" w:rsidP="00967499">
            <w:pPr>
              <w:spacing w:after="240"/>
              <w:jc w:val="both"/>
            </w:pPr>
            <w:r>
              <w:t>fat1</w:t>
            </w:r>
          </w:p>
        </w:tc>
        <w:tc>
          <w:tcPr>
            <w:tcW w:w="993" w:type="dxa"/>
          </w:tcPr>
          <w:p w14:paraId="5773D305" w14:textId="77777777" w:rsidR="00DE5F87" w:rsidRDefault="00DE5F87" w:rsidP="00967499">
            <w:pPr>
              <w:spacing w:after="240"/>
              <w:jc w:val="both"/>
            </w:pPr>
            <w:r>
              <w:t>fat2</w:t>
            </w:r>
          </w:p>
        </w:tc>
      </w:tr>
    </w:tbl>
    <w:p w14:paraId="0C6A8B61" w14:textId="77777777" w:rsidR="00DE5F87" w:rsidRDefault="00DE5F87" w:rsidP="00DE5F87">
      <w:pPr>
        <w:spacing w:after="240"/>
        <w:ind w:left="720"/>
        <w:jc w:val="both"/>
        <w:sectPr w:rsidR="00DE5F87" w:rsidSect="0059464D">
          <w:type w:val="continuous"/>
          <w:pgSz w:w="12240" w:h="15840"/>
          <w:pgMar w:top="1440" w:right="1440" w:bottom="1440" w:left="1440" w:header="720" w:footer="720" w:gutter="0"/>
          <w:cols w:num="3" w:space="720"/>
          <w:noEndnote/>
          <w:docGrid w:linePitch="299"/>
        </w:sectPr>
      </w:pPr>
    </w:p>
    <w:p w14:paraId="6E71CF7E" w14:textId="77777777" w:rsidR="00DE5F87" w:rsidRPr="0066209C" w:rsidRDefault="00DE5F87" w:rsidP="00DE5F87">
      <w:pPr>
        <w:spacing w:after="240"/>
        <w:ind w:left="720"/>
        <w:jc w:val="both"/>
        <w:rPr>
          <w:i/>
        </w:rPr>
      </w:pPr>
      <w:proofErr w:type="gramStart"/>
      <w:r w:rsidRPr="0066209C">
        <w:rPr>
          <w:i/>
        </w:rPr>
        <w:lastRenderedPageBreak/>
        <w:t>definitions</w:t>
      </w:r>
      <w:proofErr w:type="gramEnd"/>
    </w:p>
    <w:tbl>
      <w:tblPr>
        <w:tblStyle w:val="TableGrid"/>
        <w:tblW w:w="9776" w:type="dxa"/>
        <w:tblLook w:val="04A0" w:firstRow="1" w:lastRow="0" w:firstColumn="1" w:lastColumn="0" w:noHBand="0" w:noVBand="1"/>
      </w:tblPr>
      <w:tblGrid>
        <w:gridCol w:w="1187"/>
        <w:gridCol w:w="1154"/>
        <w:gridCol w:w="1069"/>
        <w:gridCol w:w="1046"/>
        <w:gridCol w:w="1076"/>
        <w:gridCol w:w="1013"/>
        <w:gridCol w:w="979"/>
        <w:gridCol w:w="935"/>
        <w:gridCol w:w="1317"/>
      </w:tblGrid>
      <w:tr w:rsidR="00DE5F87" w14:paraId="01CD931E" w14:textId="77777777" w:rsidTr="00967499">
        <w:tc>
          <w:tcPr>
            <w:tcW w:w="0" w:type="auto"/>
            <w:vAlign w:val="center"/>
          </w:tcPr>
          <w:p w14:paraId="1F320B03" w14:textId="77777777" w:rsidR="00DE5F87" w:rsidRPr="005D5098" w:rsidRDefault="00DE5F87" w:rsidP="00967499">
            <w:pPr>
              <w:spacing w:after="240"/>
              <w:jc w:val="center"/>
              <w:rPr>
                <w:sz w:val="20"/>
                <w:szCs w:val="20"/>
              </w:rPr>
            </w:pPr>
            <w:proofErr w:type="spellStart"/>
            <w:r w:rsidRPr="005D5098">
              <w:rPr>
                <w:sz w:val="20"/>
                <w:szCs w:val="20"/>
              </w:rPr>
              <w:t>maxWater</w:t>
            </w:r>
            <w:proofErr w:type="spellEnd"/>
          </w:p>
        </w:tc>
        <w:tc>
          <w:tcPr>
            <w:tcW w:w="0" w:type="auto"/>
            <w:vAlign w:val="center"/>
          </w:tcPr>
          <w:p w14:paraId="5DDD3DD7" w14:textId="77777777" w:rsidR="00DE5F87" w:rsidRPr="005D5098" w:rsidRDefault="00DE5F87" w:rsidP="00967499">
            <w:pPr>
              <w:spacing w:after="240"/>
              <w:jc w:val="center"/>
              <w:rPr>
                <w:sz w:val="20"/>
                <w:szCs w:val="20"/>
              </w:rPr>
            </w:pPr>
            <w:proofErr w:type="spellStart"/>
            <w:r w:rsidRPr="005D5098">
              <w:rPr>
                <w:sz w:val="20"/>
                <w:szCs w:val="20"/>
              </w:rPr>
              <w:t>minWater</w:t>
            </w:r>
            <w:proofErr w:type="spellEnd"/>
          </w:p>
        </w:tc>
        <w:tc>
          <w:tcPr>
            <w:tcW w:w="0" w:type="auto"/>
            <w:vAlign w:val="center"/>
          </w:tcPr>
          <w:p w14:paraId="0B9A5373" w14:textId="77777777" w:rsidR="00DE5F87" w:rsidRPr="005D5098" w:rsidRDefault="00DE5F87" w:rsidP="00967499">
            <w:pPr>
              <w:spacing w:after="240"/>
              <w:jc w:val="center"/>
              <w:rPr>
                <w:sz w:val="20"/>
                <w:szCs w:val="20"/>
              </w:rPr>
            </w:pPr>
            <w:proofErr w:type="spellStart"/>
            <w:r w:rsidRPr="005D5098">
              <w:rPr>
                <w:sz w:val="20"/>
                <w:szCs w:val="20"/>
              </w:rPr>
              <w:t>maxCarb</w:t>
            </w:r>
            <w:proofErr w:type="spellEnd"/>
          </w:p>
        </w:tc>
        <w:tc>
          <w:tcPr>
            <w:tcW w:w="0" w:type="auto"/>
            <w:vAlign w:val="center"/>
          </w:tcPr>
          <w:p w14:paraId="3A801D4C" w14:textId="77777777" w:rsidR="00DE5F87" w:rsidRPr="005D5098" w:rsidRDefault="00DE5F87" w:rsidP="00967499">
            <w:pPr>
              <w:spacing w:after="240"/>
              <w:jc w:val="center"/>
              <w:rPr>
                <w:sz w:val="20"/>
                <w:szCs w:val="20"/>
              </w:rPr>
            </w:pPr>
            <w:proofErr w:type="spellStart"/>
            <w:r w:rsidRPr="005D5098">
              <w:rPr>
                <w:sz w:val="20"/>
                <w:szCs w:val="20"/>
              </w:rPr>
              <w:t>MinCarb</w:t>
            </w:r>
            <w:proofErr w:type="spellEnd"/>
          </w:p>
        </w:tc>
        <w:tc>
          <w:tcPr>
            <w:tcW w:w="0" w:type="auto"/>
            <w:vAlign w:val="center"/>
          </w:tcPr>
          <w:p w14:paraId="5FF0C120" w14:textId="77777777" w:rsidR="00DE5F87" w:rsidRPr="005D5098" w:rsidRDefault="00DE5F87" w:rsidP="00967499">
            <w:pPr>
              <w:spacing w:after="240"/>
              <w:jc w:val="center"/>
              <w:rPr>
                <w:sz w:val="20"/>
                <w:szCs w:val="20"/>
              </w:rPr>
            </w:pPr>
            <w:proofErr w:type="spellStart"/>
            <w:r w:rsidRPr="005D5098">
              <w:rPr>
                <w:sz w:val="20"/>
                <w:szCs w:val="20"/>
              </w:rPr>
              <w:t>minFiber</w:t>
            </w:r>
            <w:proofErr w:type="spellEnd"/>
          </w:p>
        </w:tc>
        <w:tc>
          <w:tcPr>
            <w:tcW w:w="0" w:type="auto"/>
            <w:vAlign w:val="center"/>
          </w:tcPr>
          <w:p w14:paraId="322DE4A2" w14:textId="77777777" w:rsidR="00DE5F87" w:rsidRPr="005D5098" w:rsidRDefault="00DE5F87" w:rsidP="00967499">
            <w:pPr>
              <w:spacing w:after="240"/>
              <w:jc w:val="center"/>
              <w:rPr>
                <w:sz w:val="20"/>
                <w:szCs w:val="20"/>
              </w:rPr>
            </w:pPr>
            <w:proofErr w:type="spellStart"/>
            <w:r w:rsidRPr="005D5098">
              <w:rPr>
                <w:sz w:val="20"/>
                <w:szCs w:val="20"/>
              </w:rPr>
              <w:t>maxProt</w:t>
            </w:r>
            <w:proofErr w:type="spellEnd"/>
          </w:p>
        </w:tc>
        <w:tc>
          <w:tcPr>
            <w:tcW w:w="0" w:type="auto"/>
            <w:vAlign w:val="center"/>
          </w:tcPr>
          <w:p w14:paraId="25A8E5EF" w14:textId="77777777" w:rsidR="00DE5F87" w:rsidRPr="005D5098" w:rsidRDefault="00DE5F87" w:rsidP="00967499">
            <w:pPr>
              <w:spacing w:after="240"/>
              <w:jc w:val="center"/>
              <w:rPr>
                <w:sz w:val="20"/>
                <w:szCs w:val="20"/>
              </w:rPr>
            </w:pPr>
            <w:proofErr w:type="spellStart"/>
            <w:r w:rsidRPr="005D5098">
              <w:rPr>
                <w:sz w:val="20"/>
                <w:szCs w:val="20"/>
              </w:rPr>
              <w:t>minProt</w:t>
            </w:r>
            <w:proofErr w:type="spellEnd"/>
          </w:p>
        </w:tc>
        <w:tc>
          <w:tcPr>
            <w:tcW w:w="0" w:type="auto"/>
            <w:vAlign w:val="center"/>
          </w:tcPr>
          <w:p w14:paraId="5B89B573" w14:textId="77777777" w:rsidR="00DE5F87" w:rsidRPr="005D5098" w:rsidRDefault="00DE5F87" w:rsidP="00967499">
            <w:pPr>
              <w:spacing w:after="240"/>
              <w:jc w:val="center"/>
              <w:rPr>
                <w:sz w:val="20"/>
                <w:szCs w:val="20"/>
              </w:rPr>
            </w:pPr>
            <w:proofErr w:type="spellStart"/>
            <w:r w:rsidRPr="005D5098">
              <w:rPr>
                <w:sz w:val="20"/>
                <w:szCs w:val="20"/>
              </w:rPr>
              <w:t>maxFat</w:t>
            </w:r>
            <w:proofErr w:type="spellEnd"/>
          </w:p>
        </w:tc>
        <w:tc>
          <w:tcPr>
            <w:tcW w:w="1317" w:type="dxa"/>
            <w:vAlign w:val="center"/>
          </w:tcPr>
          <w:p w14:paraId="4D02DC63" w14:textId="77777777" w:rsidR="00DE5F87" w:rsidRPr="005D5098" w:rsidRDefault="00DE5F87" w:rsidP="00967499">
            <w:pPr>
              <w:spacing w:after="240"/>
              <w:jc w:val="center"/>
              <w:rPr>
                <w:sz w:val="20"/>
                <w:szCs w:val="20"/>
              </w:rPr>
            </w:pPr>
            <w:proofErr w:type="spellStart"/>
            <w:r w:rsidRPr="005D5098">
              <w:rPr>
                <w:sz w:val="20"/>
                <w:szCs w:val="20"/>
              </w:rPr>
              <w:t>minFat</w:t>
            </w:r>
            <w:proofErr w:type="spellEnd"/>
          </w:p>
        </w:tc>
      </w:tr>
    </w:tbl>
    <w:p w14:paraId="46918E82" w14:textId="77777777" w:rsidR="00DE5F87" w:rsidRDefault="00DE5F87" w:rsidP="00DE5F87">
      <w:pPr>
        <w:spacing w:after="240"/>
        <w:ind w:left="720"/>
        <w:jc w:val="both"/>
      </w:pPr>
    </w:p>
    <w:p w14:paraId="5914FC4D" w14:textId="77777777" w:rsidR="00DE5F87" w:rsidRDefault="00DE5F87" w:rsidP="00DE5F87">
      <w:pPr>
        <w:spacing w:after="240"/>
        <w:ind w:left="720"/>
        <w:jc w:val="both"/>
      </w:pPr>
      <w:r>
        <w:t xml:space="preserve">If the number of portions of food 1 is </w:t>
      </w:r>
      <w:r w:rsidRPr="00BE19D5">
        <w:rPr>
          <w:i/>
        </w:rPr>
        <w:t>x</w:t>
      </w:r>
      <w:r>
        <w:t xml:space="preserve"> and the number of portions of food 2 is </w:t>
      </w:r>
      <w:r w:rsidRPr="008C69AC">
        <w:rPr>
          <w:i/>
        </w:rPr>
        <w:t>y</w:t>
      </w:r>
      <w:r>
        <w:t>, then we have the following linear programing constraints:</w:t>
      </w:r>
    </w:p>
    <w:p w14:paraId="151FF61C" w14:textId="77777777" w:rsidR="00DE5F87" w:rsidRPr="00C32EE1" w:rsidRDefault="00DE5F87" w:rsidP="00DE5F87">
      <w:pPr>
        <w:spacing w:after="240"/>
        <w:ind w:left="720"/>
        <w:jc w:val="both"/>
        <w:rPr>
          <w:rFonts w:eastAsiaTheme="minorEastAsia"/>
        </w:rPr>
      </w:pPr>
      <m:oMathPara>
        <m:oMath>
          <m:r>
            <w:rPr>
              <w:rFonts w:ascii="Cambria Math" w:hAnsi="Cambria Math"/>
            </w:rPr>
            <w:lastRenderedPageBreak/>
            <m:t>minWater≤x*water1+y*water2≤maxWater</m:t>
          </m:r>
          <m:r>
            <m:rPr>
              <m:sty m:val="p"/>
            </m:rPr>
            <w:rPr>
              <w:rFonts w:ascii="Cambria Math" w:hAnsi="Cambria Math"/>
            </w:rPr>
            <w:br/>
          </m:r>
        </m:oMath>
        <m:oMath>
          <m:r>
            <w:rPr>
              <w:rFonts w:ascii="Cambria Math" w:hAnsi="Cambria Math"/>
            </w:rPr>
            <m:t>minCarb≤</m:t>
          </m:r>
          <m:r>
            <w:rPr>
              <w:rFonts w:ascii="Cambria Math" w:eastAsiaTheme="minorEastAsia" w:hAnsi="Cambria Math"/>
            </w:rPr>
            <m:t>x*</m:t>
          </m:r>
          <m:r>
            <w:rPr>
              <w:rFonts w:ascii="Cambria Math" w:hAnsi="Cambria Math"/>
            </w:rPr>
            <m:t>carb1+y*carb2≤maxCarb</m:t>
          </m:r>
          <m:r>
            <m:rPr>
              <m:sty m:val="p"/>
            </m:rPr>
            <w:rPr>
              <w:rFonts w:ascii="Cambria Math" w:hAnsi="Cambria Math"/>
            </w:rPr>
            <w:br/>
          </m:r>
        </m:oMath>
        <m:oMath>
          <m:r>
            <w:rPr>
              <w:rFonts w:ascii="Cambria Math" w:hAnsi="Cambria Math"/>
            </w:rPr>
            <m:t>minFiber≤</m:t>
          </m:r>
          <m:r>
            <w:rPr>
              <w:rFonts w:ascii="Cambria Math" w:eastAsiaTheme="minorEastAsia" w:hAnsi="Cambria Math"/>
            </w:rPr>
            <m:t>x*</m:t>
          </m:r>
          <m:r>
            <w:rPr>
              <w:rFonts w:ascii="Cambria Math" w:hAnsi="Cambria Math"/>
            </w:rPr>
            <m:t>fiber1+y*fiber2</m:t>
          </m:r>
          <m:r>
            <m:rPr>
              <m:sty m:val="p"/>
            </m:rPr>
            <w:rPr>
              <w:rFonts w:ascii="Cambria Math" w:hAnsi="Cambria Math"/>
            </w:rPr>
            <w:br/>
          </m:r>
        </m:oMath>
        <m:oMath>
          <m:r>
            <w:rPr>
              <w:rFonts w:ascii="Cambria Math" w:hAnsi="Cambria Math"/>
            </w:rPr>
            <m:t>minProt≤</m:t>
          </m:r>
          <m:r>
            <w:rPr>
              <w:rFonts w:ascii="Cambria Math" w:eastAsiaTheme="minorEastAsia" w:hAnsi="Cambria Math"/>
            </w:rPr>
            <m:t>x*</m:t>
          </m:r>
          <m:r>
            <w:rPr>
              <w:rFonts w:ascii="Cambria Math" w:hAnsi="Cambria Math"/>
            </w:rPr>
            <m:t>prot1+y*prot2≤maxProt</m:t>
          </m:r>
          <m:r>
            <m:rPr>
              <m:sty m:val="p"/>
            </m:rPr>
            <w:rPr>
              <w:rFonts w:ascii="Cambria Math" w:hAnsi="Cambria Math"/>
            </w:rPr>
            <w:br/>
          </m:r>
        </m:oMath>
        <m:oMath>
          <m:r>
            <w:rPr>
              <w:rFonts w:ascii="Cambria Math" w:hAnsi="Cambria Math"/>
            </w:rPr>
            <m:t>minFat≤</m:t>
          </m:r>
          <m:r>
            <w:rPr>
              <w:rFonts w:ascii="Cambria Math" w:eastAsiaTheme="minorEastAsia" w:hAnsi="Cambria Math"/>
            </w:rPr>
            <m:t>x*</m:t>
          </m:r>
          <m:r>
            <w:rPr>
              <w:rFonts w:ascii="Cambria Math" w:hAnsi="Cambria Math"/>
            </w:rPr>
            <m:t>fat1+y*fat2≤maxFat</m:t>
          </m:r>
          <m:r>
            <m:rPr>
              <m:sty m:val="p"/>
            </m:rPr>
            <w:rPr>
              <w:rFonts w:ascii="Cambria Math" w:hAnsi="Cambria Math"/>
            </w:rPr>
            <w:br/>
          </m:r>
        </m:oMath>
      </m:oMathPara>
    </w:p>
    <w:p w14:paraId="06314560" w14:textId="77777777" w:rsidR="00DE5F87" w:rsidRDefault="00DE5F87" w:rsidP="00DE5F87">
      <w:pPr>
        <w:spacing w:after="240"/>
        <w:ind w:left="720"/>
        <w:jc w:val="both"/>
        <w:rPr>
          <w:rFonts w:eastAsiaTheme="minorEastAsia"/>
        </w:rPr>
      </w:pPr>
      <w:r>
        <w:rPr>
          <w:rFonts w:eastAsiaTheme="minorEastAsia"/>
        </w:rPr>
        <w:t xml:space="preserve">Based on this system the following table is created in a txt file, using PHP. The PHP calls then the linear programming executable file that will read the txt file and return the values </w:t>
      </w:r>
      <w:r w:rsidRPr="00AD1D21">
        <w:rPr>
          <w:rFonts w:eastAsiaTheme="minorEastAsia"/>
          <w:i/>
        </w:rPr>
        <w:t>x</w:t>
      </w:r>
      <w:r>
        <w:rPr>
          <w:rFonts w:eastAsiaTheme="minorEastAsia"/>
        </w:rPr>
        <w:t xml:space="preserve"> and </w:t>
      </w:r>
      <w:r w:rsidRPr="00AD1D21">
        <w:rPr>
          <w:rFonts w:eastAsiaTheme="minorEastAsia"/>
          <w:i/>
        </w:rPr>
        <w:t>y</w:t>
      </w:r>
      <w:r>
        <w:rPr>
          <w:rFonts w:eastAsiaTheme="minorEastAsia"/>
        </w:rPr>
        <w:t>.</w:t>
      </w:r>
    </w:p>
    <w:tbl>
      <w:tblPr>
        <w:tblStyle w:val="TableGrid"/>
        <w:tblW w:w="8630" w:type="dxa"/>
        <w:tblInd w:w="720" w:type="dxa"/>
        <w:tblLook w:val="04A0" w:firstRow="1" w:lastRow="0" w:firstColumn="1" w:lastColumn="0" w:noHBand="0" w:noVBand="1"/>
      </w:tblPr>
      <w:tblGrid>
        <w:gridCol w:w="1450"/>
        <w:gridCol w:w="1428"/>
        <w:gridCol w:w="1450"/>
        <w:gridCol w:w="1428"/>
        <w:gridCol w:w="1445"/>
        <w:gridCol w:w="1429"/>
      </w:tblGrid>
      <w:tr w:rsidR="00DE5F87" w14:paraId="37465D20" w14:textId="77777777" w:rsidTr="00967499">
        <w:tc>
          <w:tcPr>
            <w:tcW w:w="1450" w:type="dxa"/>
          </w:tcPr>
          <w:p w14:paraId="2B3F2601" w14:textId="77777777" w:rsidR="00DE5F87" w:rsidRDefault="00DE5F87" w:rsidP="00967499">
            <m:oMathPara>
              <m:oMath>
                <m:r>
                  <w:rPr>
                    <w:rFonts w:ascii="Cambria Math" w:eastAsiaTheme="minorEastAsia" w:hAnsi="Cambria Math"/>
                  </w:rPr>
                  <m:t>x*</m:t>
                </m:r>
              </m:oMath>
            </m:oMathPara>
          </w:p>
        </w:tc>
        <w:tc>
          <w:tcPr>
            <w:tcW w:w="1428" w:type="dxa"/>
          </w:tcPr>
          <w:p w14:paraId="30A1BBB2" w14:textId="77777777" w:rsidR="00DE5F87" w:rsidRDefault="00DE5F87" w:rsidP="00967499">
            <w:pPr>
              <w:spacing w:after="240"/>
              <w:jc w:val="both"/>
              <w:rPr>
                <w:rFonts w:eastAsiaTheme="minorEastAsia"/>
              </w:rPr>
            </w:pPr>
            <m:oMathPara>
              <m:oMath>
                <m:r>
                  <w:rPr>
                    <w:rFonts w:ascii="Cambria Math" w:hAnsi="Cambria Math"/>
                  </w:rPr>
                  <m:t>water1</m:t>
                </m:r>
              </m:oMath>
            </m:oMathPara>
          </w:p>
        </w:tc>
        <w:tc>
          <w:tcPr>
            <w:tcW w:w="1450" w:type="dxa"/>
          </w:tcPr>
          <w:p w14:paraId="47AA7281" w14:textId="77777777" w:rsidR="00DE5F87" w:rsidRDefault="00DE5F87" w:rsidP="00967499">
            <m:oMathPara>
              <m:oMath>
                <m:r>
                  <w:rPr>
                    <w:rFonts w:ascii="Cambria Math" w:eastAsiaTheme="minorEastAsia" w:hAnsi="Cambria Math"/>
                  </w:rPr>
                  <m:t>+ y*</m:t>
                </m:r>
              </m:oMath>
            </m:oMathPara>
          </w:p>
        </w:tc>
        <w:tc>
          <w:tcPr>
            <w:tcW w:w="1428" w:type="dxa"/>
          </w:tcPr>
          <w:p w14:paraId="70F7ACB5" w14:textId="77777777" w:rsidR="00DE5F87" w:rsidRDefault="00DE5F87" w:rsidP="00967499">
            <w:pPr>
              <w:spacing w:after="240"/>
              <w:jc w:val="both"/>
              <w:rPr>
                <w:rFonts w:eastAsiaTheme="minorEastAsia"/>
              </w:rPr>
            </w:pPr>
            <m:oMathPara>
              <m:oMath>
                <m:r>
                  <w:rPr>
                    <w:rFonts w:ascii="Cambria Math" w:hAnsi="Cambria Math"/>
                  </w:rPr>
                  <m:t>water2</m:t>
                </m:r>
              </m:oMath>
            </m:oMathPara>
          </w:p>
        </w:tc>
        <w:tc>
          <w:tcPr>
            <w:tcW w:w="1445" w:type="dxa"/>
          </w:tcPr>
          <w:p w14:paraId="68A98088" w14:textId="77777777" w:rsidR="00DE5F87" w:rsidRDefault="00DE5F87" w:rsidP="00967499">
            <w:pPr>
              <w:spacing w:after="240"/>
              <w:jc w:val="both"/>
              <w:rPr>
                <w:rFonts w:eastAsiaTheme="minorEastAsia"/>
              </w:rPr>
            </w:pPr>
            <m:oMathPara>
              <m:oMath>
                <m:r>
                  <w:rPr>
                    <w:rFonts w:ascii="Cambria Math" w:eastAsiaTheme="minorEastAsia" w:hAnsi="Cambria Math"/>
                  </w:rPr>
                  <m:t>≤</m:t>
                </m:r>
              </m:oMath>
            </m:oMathPara>
          </w:p>
        </w:tc>
        <w:tc>
          <w:tcPr>
            <w:tcW w:w="1429" w:type="dxa"/>
          </w:tcPr>
          <w:p w14:paraId="49B4C715" w14:textId="77777777" w:rsidR="00DE5F87" w:rsidRDefault="00DE5F87" w:rsidP="00967499">
            <w:pPr>
              <w:spacing w:after="240"/>
              <w:jc w:val="both"/>
              <w:rPr>
                <w:rFonts w:eastAsiaTheme="minorEastAsia"/>
              </w:rPr>
            </w:pPr>
            <m:oMathPara>
              <m:oMath>
                <m:r>
                  <w:rPr>
                    <w:rFonts w:ascii="Cambria Math" w:hAnsi="Cambria Math"/>
                  </w:rPr>
                  <m:t>maxWater</m:t>
                </m:r>
              </m:oMath>
            </m:oMathPara>
          </w:p>
        </w:tc>
      </w:tr>
      <w:tr w:rsidR="00DE5F87" w14:paraId="09EE831B" w14:textId="77777777" w:rsidTr="00967499">
        <w:tc>
          <w:tcPr>
            <w:tcW w:w="1450" w:type="dxa"/>
          </w:tcPr>
          <w:p w14:paraId="216F6F11" w14:textId="77777777" w:rsidR="00DE5F87" w:rsidRDefault="00DE5F87" w:rsidP="00967499">
            <m:oMathPara>
              <m:oMath>
                <m:r>
                  <w:rPr>
                    <w:rFonts w:ascii="Cambria Math" w:eastAsiaTheme="minorEastAsia" w:hAnsi="Cambria Math"/>
                  </w:rPr>
                  <m:t>x*</m:t>
                </m:r>
              </m:oMath>
            </m:oMathPara>
          </w:p>
        </w:tc>
        <w:tc>
          <w:tcPr>
            <w:tcW w:w="1428" w:type="dxa"/>
          </w:tcPr>
          <w:p w14:paraId="4B049BDE" w14:textId="77777777" w:rsidR="00DE5F87" w:rsidRDefault="00DE5F87" w:rsidP="00967499">
            <w:pPr>
              <w:spacing w:after="240"/>
              <w:jc w:val="both"/>
              <w:rPr>
                <w:rFonts w:eastAsiaTheme="minorEastAsia"/>
              </w:rPr>
            </w:pPr>
            <m:oMathPara>
              <m:oMath>
                <m:r>
                  <w:rPr>
                    <w:rFonts w:ascii="Cambria Math" w:hAnsi="Cambria Math"/>
                  </w:rPr>
                  <m:t>carb1</m:t>
                </m:r>
              </m:oMath>
            </m:oMathPara>
          </w:p>
        </w:tc>
        <w:tc>
          <w:tcPr>
            <w:tcW w:w="1450" w:type="dxa"/>
          </w:tcPr>
          <w:p w14:paraId="0ADC7270" w14:textId="77777777" w:rsidR="00DE5F87" w:rsidRDefault="00DE5F87" w:rsidP="00967499">
            <m:oMathPara>
              <m:oMath>
                <m:r>
                  <w:rPr>
                    <w:rFonts w:ascii="Cambria Math" w:eastAsiaTheme="minorEastAsia" w:hAnsi="Cambria Math"/>
                  </w:rPr>
                  <m:t>+ y*</m:t>
                </m:r>
              </m:oMath>
            </m:oMathPara>
          </w:p>
        </w:tc>
        <w:tc>
          <w:tcPr>
            <w:tcW w:w="1428" w:type="dxa"/>
          </w:tcPr>
          <w:p w14:paraId="461EDD8C" w14:textId="77777777" w:rsidR="00DE5F87" w:rsidRDefault="00DE5F87" w:rsidP="00967499">
            <w:pPr>
              <w:spacing w:after="240"/>
              <w:jc w:val="both"/>
              <w:rPr>
                <w:rFonts w:eastAsiaTheme="minorEastAsia"/>
              </w:rPr>
            </w:pPr>
            <m:oMathPara>
              <m:oMath>
                <m:r>
                  <w:rPr>
                    <w:rFonts w:ascii="Cambria Math" w:hAnsi="Cambria Math"/>
                  </w:rPr>
                  <m:t>carb2</m:t>
                </m:r>
              </m:oMath>
            </m:oMathPara>
          </w:p>
        </w:tc>
        <w:tc>
          <w:tcPr>
            <w:tcW w:w="1445" w:type="dxa"/>
          </w:tcPr>
          <w:p w14:paraId="292619CE" w14:textId="77777777" w:rsidR="00DE5F87" w:rsidRDefault="00DE5F87" w:rsidP="00967499">
            <m:oMathPara>
              <m:oMath>
                <m:r>
                  <w:rPr>
                    <w:rFonts w:ascii="Cambria Math" w:eastAsiaTheme="minorEastAsia" w:hAnsi="Cambria Math"/>
                  </w:rPr>
                  <m:t>≤</m:t>
                </m:r>
              </m:oMath>
            </m:oMathPara>
          </w:p>
        </w:tc>
        <w:tc>
          <w:tcPr>
            <w:tcW w:w="1429" w:type="dxa"/>
          </w:tcPr>
          <w:p w14:paraId="35B8B46D" w14:textId="77777777" w:rsidR="00DE5F87" w:rsidRDefault="00DE5F87" w:rsidP="00967499">
            <w:pPr>
              <w:spacing w:after="240"/>
              <w:jc w:val="both"/>
              <w:rPr>
                <w:rFonts w:eastAsiaTheme="minorEastAsia"/>
              </w:rPr>
            </w:pPr>
            <m:oMathPara>
              <m:oMath>
                <m:r>
                  <w:rPr>
                    <w:rFonts w:ascii="Cambria Math" w:hAnsi="Cambria Math"/>
                  </w:rPr>
                  <m:t>maxCarb</m:t>
                </m:r>
              </m:oMath>
            </m:oMathPara>
          </w:p>
        </w:tc>
      </w:tr>
      <w:tr w:rsidR="00DE5F87" w14:paraId="06A8945C" w14:textId="77777777" w:rsidTr="00967499">
        <w:tc>
          <w:tcPr>
            <w:tcW w:w="1450" w:type="dxa"/>
          </w:tcPr>
          <w:p w14:paraId="1E285D8E" w14:textId="77777777" w:rsidR="00DE5F87" w:rsidRDefault="00DE5F87" w:rsidP="00967499">
            <m:oMathPara>
              <m:oMath>
                <m:r>
                  <w:rPr>
                    <w:rFonts w:ascii="Cambria Math" w:eastAsiaTheme="minorEastAsia" w:hAnsi="Cambria Math"/>
                  </w:rPr>
                  <m:t>x*</m:t>
                </m:r>
              </m:oMath>
            </m:oMathPara>
          </w:p>
        </w:tc>
        <w:tc>
          <w:tcPr>
            <w:tcW w:w="1428" w:type="dxa"/>
          </w:tcPr>
          <w:p w14:paraId="0D99D3A6" w14:textId="77777777" w:rsidR="00DE5F87" w:rsidRDefault="00DE5F87" w:rsidP="00967499">
            <w:pPr>
              <w:spacing w:after="240"/>
              <w:jc w:val="both"/>
              <w:rPr>
                <w:rFonts w:eastAsiaTheme="minorEastAsia"/>
              </w:rPr>
            </w:pPr>
            <m:oMathPara>
              <m:oMath>
                <m:r>
                  <w:rPr>
                    <w:rFonts w:ascii="Cambria Math" w:hAnsi="Cambria Math"/>
                  </w:rPr>
                  <m:t>prot1</m:t>
                </m:r>
              </m:oMath>
            </m:oMathPara>
          </w:p>
        </w:tc>
        <w:tc>
          <w:tcPr>
            <w:tcW w:w="1450" w:type="dxa"/>
          </w:tcPr>
          <w:p w14:paraId="61595095" w14:textId="77777777" w:rsidR="00DE5F87" w:rsidRDefault="00DE5F87" w:rsidP="00967499">
            <m:oMathPara>
              <m:oMath>
                <m:r>
                  <w:rPr>
                    <w:rFonts w:ascii="Cambria Math" w:eastAsiaTheme="minorEastAsia" w:hAnsi="Cambria Math"/>
                  </w:rPr>
                  <m:t>+ y*</m:t>
                </m:r>
              </m:oMath>
            </m:oMathPara>
          </w:p>
        </w:tc>
        <w:tc>
          <w:tcPr>
            <w:tcW w:w="1428" w:type="dxa"/>
          </w:tcPr>
          <w:p w14:paraId="3A7556B2" w14:textId="77777777" w:rsidR="00DE5F87" w:rsidRDefault="00DE5F87" w:rsidP="00967499">
            <w:pPr>
              <w:spacing w:after="240"/>
              <w:jc w:val="both"/>
              <w:rPr>
                <w:rFonts w:eastAsiaTheme="minorEastAsia"/>
              </w:rPr>
            </w:pPr>
            <m:oMathPara>
              <m:oMath>
                <m:r>
                  <w:rPr>
                    <w:rFonts w:ascii="Cambria Math" w:hAnsi="Cambria Math"/>
                  </w:rPr>
                  <m:t>prot2</m:t>
                </m:r>
              </m:oMath>
            </m:oMathPara>
          </w:p>
        </w:tc>
        <w:tc>
          <w:tcPr>
            <w:tcW w:w="1445" w:type="dxa"/>
          </w:tcPr>
          <w:p w14:paraId="428BBA17" w14:textId="77777777" w:rsidR="00DE5F87" w:rsidRDefault="00DE5F87" w:rsidP="00967499">
            <m:oMathPara>
              <m:oMath>
                <m:r>
                  <w:rPr>
                    <w:rFonts w:ascii="Cambria Math" w:eastAsiaTheme="minorEastAsia" w:hAnsi="Cambria Math"/>
                  </w:rPr>
                  <m:t>≤</m:t>
                </m:r>
              </m:oMath>
            </m:oMathPara>
          </w:p>
        </w:tc>
        <w:tc>
          <w:tcPr>
            <w:tcW w:w="1429" w:type="dxa"/>
          </w:tcPr>
          <w:p w14:paraId="056ECC84" w14:textId="77777777" w:rsidR="00DE5F87" w:rsidRDefault="00DE5F87" w:rsidP="00967499">
            <w:pPr>
              <w:spacing w:after="240"/>
              <w:jc w:val="both"/>
              <w:rPr>
                <w:rFonts w:eastAsiaTheme="minorEastAsia"/>
              </w:rPr>
            </w:pPr>
            <m:oMathPara>
              <m:oMath>
                <m:r>
                  <w:rPr>
                    <w:rFonts w:ascii="Cambria Math" w:hAnsi="Cambria Math"/>
                  </w:rPr>
                  <m:t>maxProt</m:t>
                </m:r>
              </m:oMath>
            </m:oMathPara>
          </w:p>
        </w:tc>
      </w:tr>
      <w:tr w:rsidR="00DE5F87" w14:paraId="3F4929C9" w14:textId="77777777" w:rsidTr="00967499">
        <w:tc>
          <w:tcPr>
            <w:tcW w:w="1450" w:type="dxa"/>
          </w:tcPr>
          <w:p w14:paraId="0C504DF0" w14:textId="77777777" w:rsidR="00DE5F87" w:rsidRDefault="00DE5F87" w:rsidP="00967499">
            <m:oMathPara>
              <m:oMath>
                <m:r>
                  <w:rPr>
                    <w:rFonts w:ascii="Cambria Math" w:eastAsiaTheme="minorEastAsia" w:hAnsi="Cambria Math"/>
                  </w:rPr>
                  <m:t>x*</m:t>
                </m:r>
              </m:oMath>
            </m:oMathPara>
          </w:p>
        </w:tc>
        <w:tc>
          <w:tcPr>
            <w:tcW w:w="1428" w:type="dxa"/>
          </w:tcPr>
          <w:p w14:paraId="7FCAB2B8" w14:textId="77777777" w:rsidR="00DE5F87" w:rsidRDefault="00DE5F87" w:rsidP="00967499">
            <w:pPr>
              <w:spacing w:after="240"/>
              <w:jc w:val="both"/>
              <w:rPr>
                <w:rFonts w:eastAsiaTheme="minorEastAsia"/>
              </w:rPr>
            </w:pPr>
            <m:oMathPara>
              <m:oMath>
                <m:r>
                  <w:rPr>
                    <w:rFonts w:ascii="Cambria Math" w:hAnsi="Cambria Math"/>
                  </w:rPr>
                  <m:t>fat1</m:t>
                </m:r>
              </m:oMath>
            </m:oMathPara>
          </w:p>
        </w:tc>
        <w:tc>
          <w:tcPr>
            <w:tcW w:w="1450" w:type="dxa"/>
          </w:tcPr>
          <w:p w14:paraId="1E374870" w14:textId="77777777" w:rsidR="00DE5F87" w:rsidRDefault="00DE5F87" w:rsidP="00967499">
            <m:oMathPara>
              <m:oMath>
                <m:r>
                  <w:rPr>
                    <w:rFonts w:ascii="Cambria Math" w:eastAsiaTheme="minorEastAsia" w:hAnsi="Cambria Math"/>
                  </w:rPr>
                  <m:t>+ y*</m:t>
                </m:r>
              </m:oMath>
            </m:oMathPara>
          </w:p>
        </w:tc>
        <w:tc>
          <w:tcPr>
            <w:tcW w:w="1428" w:type="dxa"/>
          </w:tcPr>
          <w:p w14:paraId="49E2B373" w14:textId="77777777" w:rsidR="00DE5F87" w:rsidRDefault="00DE5F87" w:rsidP="00967499">
            <w:pPr>
              <w:spacing w:after="240"/>
              <w:jc w:val="both"/>
              <w:rPr>
                <w:rFonts w:eastAsiaTheme="minorEastAsia"/>
              </w:rPr>
            </w:pPr>
            <m:oMathPara>
              <m:oMath>
                <m:r>
                  <w:rPr>
                    <w:rFonts w:ascii="Cambria Math" w:hAnsi="Cambria Math"/>
                  </w:rPr>
                  <m:t>fat2</m:t>
                </m:r>
              </m:oMath>
            </m:oMathPara>
          </w:p>
        </w:tc>
        <w:tc>
          <w:tcPr>
            <w:tcW w:w="1445" w:type="dxa"/>
          </w:tcPr>
          <w:p w14:paraId="190B168D" w14:textId="77777777" w:rsidR="00DE5F87" w:rsidRDefault="00DE5F87" w:rsidP="00967499">
            <m:oMathPara>
              <m:oMath>
                <m:r>
                  <w:rPr>
                    <w:rFonts w:ascii="Cambria Math" w:eastAsiaTheme="minorEastAsia" w:hAnsi="Cambria Math"/>
                  </w:rPr>
                  <m:t>≤</m:t>
                </m:r>
              </m:oMath>
            </m:oMathPara>
          </w:p>
        </w:tc>
        <w:tc>
          <w:tcPr>
            <w:tcW w:w="1429" w:type="dxa"/>
          </w:tcPr>
          <w:p w14:paraId="596CD58B" w14:textId="77777777" w:rsidR="00DE5F87" w:rsidRDefault="00DE5F87" w:rsidP="00967499">
            <w:pPr>
              <w:spacing w:after="240"/>
              <w:jc w:val="both"/>
              <w:rPr>
                <w:rFonts w:eastAsiaTheme="minorEastAsia"/>
              </w:rPr>
            </w:pPr>
            <m:oMathPara>
              <m:oMath>
                <m:r>
                  <w:rPr>
                    <w:rFonts w:ascii="Cambria Math" w:hAnsi="Cambria Math"/>
                  </w:rPr>
                  <m:t>maxFat</m:t>
                </m:r>
              </m:oMath>
            </m:oMathPara>
          </w:p>
        </w:tc>
      </w:tr>
      <w:tr w:rsidR="00DE5F87" w14:paraId="158BF9ED" w14:textId="77777777" w:rsidTr="00967499">
        <w:tc>
          <w:tcPr>
            <w:tcW w:w="1450" w:type="dxa"/>
          </w:tcPr>
          <w:p w14:paraId="74D4DA42" w14:textId="77777777" w:rsidR="00DE5F87" w:rsidRDefault="00DE5F87" w:rsidP="00967499">
            <m:oMathPara>
              <m:oMath>
                <m:r>
                  <w:rPr>
                    <w:rFonts w:ascii="Cambria Math" w:eastAsiaTheme="minorEastAsia" w:hAnsi="Cambria Math"/>
                  </w:rPr>
                  <m:t>x*</m:t>
                </m:r>
              </m:oMath>
            </m:oMathPara>
          </w:p>
        </w:tc>
        <w:tc>
          <w:tcPr>
            <w:tcW w:w="1428" w:type="dxa"/>
          </w:tcPr>
          <w:p w14:paraId="24C618CE" w14:textId="77777777" w:rsidR="00DE5F87" w:rsidRDefault="00DE5F87" w:rsidP="00967499">
            <w:pPr>
              <w:spacing w:after="240"/>
              <w:jc w:val="both"/>
              <w:rPr>
                <w:rFonts w:eastAsiaTheme="minorEastAsia"/>
              </w:rPr>
            </w:pPr>
            <m:oMathPara>
              <m:oMath>
                <m:r>
                  <w:rPr>
                    <w:rFonts w:ascii="Cambria Math" w:hAnsi="Cambria Math"/>
                  </w:rPr>
                  <m:t>- water1</m:t>
                </m:r>
              </m:oMath>
            </m:oMathPara>
          </w:p>
        </w:tc>
        <w:tc>
          <w:tcPr>
            <w:tcW w:w="1450" w:type="dxa"/>
          </w:tcPr>
          <w:p w14:paraId="5EB25001" w14:textId="77777777" w:rsidR="00DE5F87" w:rsidRDefault="00DE5F87" w:rsidP="00967499">
            <m:oMathPara>
              <m:oMath>
                <m:r>
                  <w:rPr>
                    <w:rFonts w:ascii="Cambria Math" w:eastAsiaTheme="minorEastAsia" w:hAnsi="Cambria Math"/>
                  </w:rPr>
                  <m:t>+ y*</m:t>
                </m:r>
              </m:oMath>
            </m:oMathPara>
          </w:p>
        </w:tc>
        <w:tc>
          <w:tcPr>
            <w:tcW w:w="1428" w:type="dxa"/>
          </w:tcPr>
          <w:p w14:paraId="79B426E7" w14:textId="77777777" w:rsidR="00DE5F87" w:rsidRDefault="00DE5F87" w:rsidP="00967499">
            <w:pPr>
              <w:spacing w:after="240"/>
              <w:jc w:val="both"/>
              <w:rPr>
                <w:rFonts w:eastAsiaTheme="minorEastAsia"/>
              </w:rPr>
            </w:pPr>
            <m:oMathPara>
              <m:oMath>
                <m:r>
                  <w:rPr>
                    <w:rFonts w:ascii="Cambria Math" w:hAnsi="Cambria Math"/>
                  </w:rPr>
                  <m:t>- water2</m:t>
                </m:r>
              </m:oMath>
            </m:oMathPara>
          </w:p>
        </w:tc>
        <w:tc>
          <w:tcPr>
            <w:tcW w:w="1445" w:type="dxa"/>
          </w:tcPr>
          <w:p w14:paraId="0F456561" w14:textId="77777777" w:rsidR="00DE5F87" w:rsidRDefault="00DE5F87" w:rsidP="00967499">
            <m:oMathPara>
              <m:oMath>
                <m:r>
                  <w:rPr>
                    <w:rFonts w:ascii="Cambria Math" w:eastAsiaTheme="minorEastAsia" w:hAnsi="Cambria Math"/>
                  </w:rPr>
                  <m:t>≤</m:t>
                </m:r>
              </m:oMath>
            </m:oMathPara>
          </w:p>
        </w:tc>
        <w:tc>
          <w:tcPr>
            <w:tcW w:w="1429" w:type="dxa"/>
          </w:tcPr>
          <w:p w14:paraId="744EFEA5" w14:textId="77777777" w:rsidR="00DE5F87" w:rsidRDefault="00DE5F87" w:rsidP="00967499">
            <w:pPr>
              <w:spacing w:after="240"/>
              <w:jc w:val="both"/>
              <w:rPr>
                <w:rFonts w:eastAsiaTheme="minorEastAsia"/>
              </w:rPr>
            </w:pPr>
            <m:oMathPara>
              <m:oMath>
                <m:r>
                  <w:rPr>
                    <w:rFonts w:ascii="Cambria Math" w:hAnsi="Cambria Math"/>
                  </w:rPr>
                  <m:t>minWater</m:t>
                </m:r>
              </m:oMath>
            </m:oMathPara>
          </w:p>
        </w:tc>
      </w:tr>
      <w:tr w:rsidR="00DE5F87" w14:paraId="7BE56AB1" w14:textId="77777777" w:rsidTr="00967499">
        <w:tc>
          <w:tcPr>
            <w:tcW w:w="1450" w:type="dxa"/>
          </w:tcPr>
          <w:p w14:paraId="35FFC7D9" w14:textId="77777777" w:rsidR="00DE5F87" w:rsidRDefault="00DE5F87" w:rsidP="00967499">
            <m:oMathPara>
              <m:oMath>
                <m:r>
                  <w:rPr>
                    <w:rFonts w:ascii="Cambria Math" w:eastAsiaTheme="minorEastAsia" w:hAnsi="Cambria Math"/>
                  </w:rPr>
                  <m:t>x*</m:t>
                </m:r>
              </m:oMath>
            </m:oMathPara>
          </w:p>
        </w:tc>
        <w:tc>
          <w:tcPr>
            <w:tcW w:w="1428" w:type="dxa"/>
          </w:tcPr>
          <w:p w14:paraId="30A2A600" w14:textId="77777777" w:rsidR="00DE5F87" w:rsidRDefault="00DE5F87" w:rsidP="00967499">
            <w:pPr>
              <w:spacing w:after="240"/>
              <w:jc w:val="both"/>
              <w:rPr>
                <w:rFonts w:eastAsiaTheme="minorEastAsia"/>
              </w:rPr>
            </w:pPr>
            <m:oMathPara>
              <m:oMath>
                <m:r>
                  <w:rPr>
                    <w:rFonts w:ascii="Cambria Math" w:hAnsi="Cambria Math"/>
                  </w:rPr>
                  <m:t>- carb1</m:t>
                </m:r>
              </m:oMath>
            </m:oMathPara>
          </w:p>
        </w:tc>
        <w:tc>
          <w:tcPr>
            <w:tcW w:w="1450" w:type="dxa"/>
          </w:tcPr>
          <w:p w14:paraId="6AC7237E" w14:textId="77777777" w:rsidR="00DE5F87" w:rsidRDefault="00DE5F87" w:rsidP="00967499">
            <m:oMathPara>
              <m:oMath>
                <m:r>
                  <w:rPr>
                    <w:rFonts w:ascii="Cambria Math" w:eastAsiaTheme="minorEastAsia" w:hAnsi="Cambria Math"/>
                  </w:rPr>
                  <m:t>+ y*</m:t>
                </m:r>
              </m:oMath>
            </m:oMathPara>
          </w:p>
        </w:tc>
        <w:tc>
          <w:tcPr>
            <w:tcW w:w="1428" w:type="dxa"/>
          </w:tcPr>
          <w:p w14:paraId="74A97C46" w14:textId="77777777" w:rsidR="00DE5F87" w:rsidRDefault="00DE5F87" w:rsidP="00967499">
            <w:pPr>
              <w:spacing w:after="240"/>
              <w:jc w:val="both"/>
              <w:rPr>
                <w:rFonts w:eastAsiaTheme="minorEastAsia"/>
              </w:rPr>
            </w:pPr>
            <m:oMathPara>
              <m:oMath>
                <m:r>
                  <w:rPr>
                    <w:rFonts w:ascii="Cambria Math" w:hAnsi="Cambria Math"/>
                  </w:rPr>
                  <m:t>- carb2</m:t>
                </m:r>
              </m:oMath>
            </m:oMathPara>
          </w:p>
        </w:tc>
        <w:tc>
          <w:tcPr>
            <w:tcW w:w="1445" w:type="dxa"/>
          </w:tcPr>
          <w:p w14:paraId="25119207" w14:textId="77777777" w:rsidR="00DE5F87" w:rsidRDefault="00DE5F87" w:rsidP="00967499">
            <m:oMathPara>
              <m:oMath>
                <m:r>
                  <w:rPr>
                    <w:rFonts w:ascii="Cambria Math" w:eastAsiaTheme="minorEastAsia" w:hAnsi="Cambria Math"/>
                  </w:rPr>
                  <m:t>≤</m:t>
                </m:r>
              </m:oMath>
            </m:oMathPara>
          </w:p>
        </w:tc>
        <w:tc>
          <w:tcPr>
            <w:tcW w:w="1429" w:type="dxa"/>
          </w:tcPr>
          <w:p w14:paraId="2E1BCF1E" w14:textId="77777777" w:rsidR="00DE5F87" w:rsidRDefault="00DE5F87" w:rsidP="00967499">
            <w:pPr>
              <w:spacing w:after="240"/>
              <w:jc w:val="both"/>
              <w:rPr>
                <w:rFonts w:eastAsiaTheme="minorEastAsia"/>
              </w:rPr>
            </w:pPr>
            <m:oMathPara>
              <m:oMath>
                <m:r>
                  <w:rPr>
                    <w:rFonts w:ascii="Cambria Math" w:hAnsi="Cambria Math"/>
                  </w:rPr>
                  <m:t>minCarb</m:t>
                </m:r>
              </m:oMath>
            </m:oMathPara>
          </w:p>
        </w:tc>
      </w:tr>
      <w:tr w:rsidR="00DE5F87" w14:paraId="660FC09E" w14:textId="77777777" w:rsidTr="00967499">
        <w:tc>
          <w:tcPr>
            <w:tcW w:w="1450" w:type="dxa"/>
          </w:tcPr>
          <w:p w14:paraId="2B3AFC5E" w14:textId="77777777" w:rsidR="00DE5F87" w:rsidRDefault="00DE5F87" w:rsidP="00967499">
            <m:oMathPara>
              <m:oMath>
                <m:r>
                  <w:rPr>
                    <w:rFonts w:ascii="Cambria Math" w:eastAsiaTheme="minorEastAsia" w:hAnsi="Cambria Math"/>
                  </w:rPr>
                  <m:t>x*</m:t>
                </m:r>
              </m:oMath>
            </m:oMathPara>
          </w:p>
        </w:tc>
        <w:tc>
          <w:tcPr>
            <w:tcW w:w="1428" w:type="dxa"/>
          </w:tcPr>
          <w:p w14:paraId="10F06390" w14:textId="77777777" w:rsidR="00DE5F87" w:rsidRDefault="00DE5F87" w:rsidP="00967499">
            <w:pPr>
              <w:spacing w:after="240"/>
              <w:jc w:val="both"/>
              <w:rPr>
                <w:rFonts w:eastAsiaTheme="minorEastAsia"/>
              </w:rPr>
            </w:pPr>
            <m:oMathPara>
              <m:oMath>
                <m:r>
                  <w:rPr>
                    <w:rFonts w:ascii="Cambria Math" w:hAnsi="Cambria Math"/>
                  </w:rPr>
                  <m:t>- fiber1</m:t>
                </m:r>
              </m:oMath>
            </m:oMathPara>
          </w:p>
        </w:tc>
        <w:tc>
          <w:tcPr>
            <w:tcW w:w="1450" w:type="dxa"/>
          </w:tcPr>
          <w:p w14:paraId="712854BD" w14:textId="77777777" w:rsidR="00DE5F87" w:rsidRDefault="00DE5F87" w:rsidP="00967499">
            <m:oMathPara>
              <m:oMath>
                <m:r>
                  <w:rPr>
                    <w:rFonts w:ascii="Cambria Math" w:eastAsiaTheme="minorEastAsia" w:hAnsi="Cambria Math"/>
                  </w:rPr>
                  <m:t>+ y*</m:t>
                </m:r>
              </m:oMath>
            </m:oMathPara>
          </w:p>
        </w:tc>
        <w:tc>
          <w:tcPr>
            <w:tcW w:w="1428" w:type="dxa"/>
          </w:tcPr>
          <w:p w14:paraId="3347D72A" w14:textId="77777777" w:rsidR="00DE5F87" w:rsidRDefault="00DE5F87" w:rsidP="00967499">
            <w:pPr>
              <w:spacing w:after="240"/>
              <w:jc w:val="both"/>
              <w:rPr>
                <w:rFonts w:eastAsiaTheme="minorEastAsia"/>
              </w:rPr>
            </w:pPr>
            <m:oMathPara>
              <m:oMath>
                <m:r>
                  <w:rPr>
                    <w:rFonts w:ascii="Cambria Math" w:hAnsi="Cambria Math"/>
                  </w:rPr>
                  <m:t>- fiber2</m:t>
                </m:r>
              </m:oMath>
            </m:oMathPara>
          </w:p>
        </w:tc>
        <w:tc>
          <w:tcPr>
            <w:tcW w:w="1445" w:type="dxa"/>
          </w:tcPr>
          <w:p w14:paraId="66162D83" w14:textId="77777777" w:rsidR="00DE5F87" w:rsidRDefault="00DE5F87" w:rsidP="00967499">
            <m:oMathPara>
              <m:oMath>
                <m:r>
                  <w:rPr>
                    <w:rFonts w:ascii="Cambria Math" w:eastAsiaTheme="minorEastAsia" w:hAnsi="Cambria Math"/>
                  </w:rPr>
                  <m:t>≤</m:t>
                </m:r>
              </m:oMath>
            </m:oMathPara>
          </w:p>
        </w:tc>
        <w:tc>
          <w:tcPr>
            <w:tcW w:w="1429" w:type="dxa"/>
          </w:tcPr>
          <w:p w14:paraId="7BDCF0D3" w14:textId="77777777" w:rsidR="00DE5F87" w:rsidRDefault="00DE5F87" w:rsidP="00967499">
            <w:pPr>
              <w:spacing w:after="240"/>
              <w:jc w:val="both"/>
              <w:rPr>
                <w:rFonts w:eastAsiaTheme="minorEastAsia"/>
              </w:rPr>
            </w:pPr>
            <m:oMathPara>
              <m:oMath>
                <m:r>
                  <w:rPr>
                    <w:rFonts w:ascii="Cambria Math" w:hAnsi="Cambria Math"/>
                  </w:rPr>
                  <m:t>minFiber</m:t>
                </m:r>
              </m:oMath>
            </m:oMathPara>
          </w:p>
        </w:tc>
      </w:tr>
      <w:tr w:rsidR="00DE5F87" w14:paraId="3C90F711" w14:textId="77777777" w:rsidTr="00967499">
        <w:tc>
          <w:tcPr>
            <w:tcW w:w="1450" w:type="dxa"/>
          </w:tcPr>
          <w:p w14:paraId="055D51E2" w14:textId="77777777" w:rsidR="00DE5F87" w:rsidRDefault="00DE5F87" w:rsidP="00967499">
            <m:oMathPara>
              <m:oMath>
                <m:r>
                  <w:rPr>
                    <w:rFonts w:ascii="Cambria Math" w:eastAsiaTheme="minorEastAsia" w:hAnsi="Cambria Math"/>
                  </w:rPr>
                  <m:t>x*</m:t>
                </m:r>
              </m:oMath>
            </m:oMathPara>
          </w:p>
        </w:tc>
        <w:tc>
          <w:tcPr>
            <w:tcW w:w="1428" w:type="dxa"/>
          </w:tcPr>
          <w:p w14:paraId="681AEE77" w14:textId="77777777" w:rsidR="00DE5F87" w:rsidRDefault="00DE5F87" w:rsidP="00967499">
            <w:pPr>
              <w:spacing w:after="240"/>
              <w:jc w:val="both"/>
              <w:rPr>
                <w:rFonts w:ascii="Century Schoolbook" w:eastAsia="Century Schoolbook" w:hAnsi="Century Schoolbook" w:cs="Times New Roman"/>
              </w:rPr>
            </w:pPr>
            <m:oMathPara>
              <m:oMath>
                <m:r>
                  <w:rPr>
                    <w:rFonts w:ascii="Cambria Math" w:hAnsi="Cambria Math"/>
                  </w:rPr>
                  <m:t>- prot1</m:t>
                </m:r>
              </m:oMath>
            </m:oMathPara>
          </w:p>
        </w:tc>
        <w:tc>
          <w:tcPr>
            <w:tcW w:w="1450" w:type="dxa"/>
          </w:tcPr>
          <w:p w14:paraId="6C3B413D" w14:textId="77777777" w:rsidR="00DE5F87" w:rsidRDefault="00DE5F87" w:rsidP="00967499">
            <m:oMathPara>
              <m:oMath>
                <m:r>
                  <w:rPr>
                    <w:rFonts w:ascii="Cambria Math" w:eastAsiaTheme="minorEastAsia" w:hAnsi="Cambria Math"/>
                  </w:rPr>
                  <m:t>+ y*</m:t>
                </m:r>
              </m:oMath>
            </m:oMathPara>
          </w:p>
        </w:tc>
        <w:tc>
          <w:tcPr>
            <w:tcW w:w="1428" w:type="dxa"/>
          </w:tcPr>
          <w:p w14:paraId="3842C496" w14:textId="77777777" w:rsidR="00DE5F87" w:rsidRDefault="00DE5F87" w:rsidP="00967499">
            <w:pPr>
              <w:spacing w:after="240"/>
              <w:jc w:val="both"/>
              <w:rPr>
                <w:rFonts w:ascii="Century Schoolbook" w:eastAsia="Century Schoolbook" w:hAnsi="Century Schoolbook" w:cs="Times New Roman"/>
              </w:rPr>
            </w:pPr>
            <m:oMathPara>
              <m:oMath>
                <m:r>
                  <w:rPr>
                    <w:rFonts w:ascii="Cambria Math" w:hAnsi="Cambria Math"/>
                  </w:rPr>
                  <m:t>- prot2</m:t>
                </m:r>
              </m:oMath>
            </m:oMathPara>
          </w:p>
        </w:tc>
        <w:tc>
          <w:tcPr>
            <w:tcW w:w="1445" w:type="dxa"/>
          </w:tcPr>
          <w:p w14:paraId="747C790B" w14:textId="77777777" w:rsidR="00DE5F87" w:rsidRDefault="00DE5F87" w:rsidP="00967499">
            <m:oMathPara>
              <m:oMath>
                <m:r>
                  <w:rPr>
                    <w:rFonts w:ascii="Cambria Math" w:eastAsiaTheme="minorEastAsia" w:hAnsi="Cambria Math"/>
                  </w:rPr>
                  <m:t>≤</m:t>
                </m:r>
              </m:oMath>
            </m:oMathPara>
          </w:p>
        </w:tc>
        <w:tc>
          <w:tcPr>
            <w:tcW w:w="1429" w:type="dxa"/>
          </w:tcPr>
          <w:p w14:paraId="663C90EE" w14:textId="77777777" w:rsidR="00DE5F87" w:rsidRDefault="00DE5F87" w:rsidP="00967499">
            <w:pPr>
              <w:spacing w:after="240"/>
              <w:jc w:val="both"/>
              <w:rPr>
                <w:rFonts w:eastAsiaTheme="minorEastAsia"/>
              </w:rPr>
            </w:pPr>
            <m:oMathPara>
              <m:oMath>
                <m:r>
                  <w:rPr>
                    <w:rFonts w:ascii="Cambria Math" w:hAnsi="Cambria Math"/>
                  </w:rPr>
                  <m:t>minProt</m:t>
                </m:r>
              </m:oMath>
            </m:oMathPara>
          </w:p>
        </w:tc>
      </w:tr>
      <w:tr w:rsidR="00DE5F87" w14:paraId="0B3EC70C" w14:textId="77777777" w:rsidTr="00967499">
        <w:tc>
          <w:tcPr>
            <w:tcW w:w="1450" w:type="dxa"/>
          </w:tcPr>
          <w:p w14:paraId="206323A4" w14:textId="77777777" w:rsidR="00DE5F87" w:rsidRDefault="00DE5F87" w:rsidP="00967499">
            <m:oMathPara>
              <m:oMath>
                <m:r>
                  <w:rPr>
                    <w:rFonts w:ascii="Cambria Math" w:eastAsiaTheme="minorEastAsia" w:hAnsi="Cambria Math"/>
                  </w:rPr>
                  <m:t>x*</m:t>
                </m:r>
              </m:oMath>
            </m:oMathPara>
          </w:p>
        </w:tc>
        <w:tc>
          <w:tcPr>
            <w:tcW w:w="1428" w:type="dxa"/>
          </w:tcPr>
          <w:p w14:paraId="165B039A" w14:textId="77777777" w:rsidR="00DE5F87" w:rsidRDefault="00DE5F87" w:rsidP="00967499">
            <w:pPr>
              <w:spacing w:after="240"/>
              <w:jc w:val="both"/>
              <w:rPr>
                <w:rFonts w:ascii="Century Schoolbook" w:eastAsia="Century Schoolbook" w:hAnsi="Century Schoolbook" w:cs="Times New Roman"/>
              </w:rPr>
            </w:pPr>
            <m:oMathPara>
              <m:oMath>
                <m:r>
                  <w:rPr>
                    <w:rFonts w:ascii="Cambria Math" w:hAnsi="Cambria Math"/>
                  </w:rPr>
                  <m:t>- fat1</m:t>
                </m:r>
              </m:oMath>
            </m:oMathPara>
          </w:p>
        </w:tc>
        <w:tc>
          <w:tcPr>
            <w:tcW w:w="1450" w:type="dxa"/>
          </w:tcPr>
          <w:p w14:paraId="3CA5E730" w14:textId="77777777" w:rsidR="00DE5F87" w:rsidRDefault="00DE5F87" w:rsidP="00967499">
            <m:oMathPara>
              <m:oMath>
                <m:r>
                  <w:rPr>
                    <w:rFonts w:ascii="Cambria Math" w:eastAsiaTheme="minorEastAsia" w:hAnsi="Cambria Math"/>
                  </w:rPr>
                  <m:t>+ y*</m:t>
                </m:r>
              </m:oMath>
            </m:oMathPara>
          </w:p>
        </w:tc>
        <w:tc>
          <w:tcPr>
            <w:tcW w:w="1428" w:type="dxa"/>
          </w:tcPr>
          <w:p w14:paraId="43A2F7C6" w14:textId="77777777" w:rsidR="00DE5F87" w:rsidRDefault="00DE5F87" w:rsidP="00967499">
            <w:pPr>
              <w:spacing w:after="240"/>
              <w:jc w:val="both"/>
              <w:rPr>
                <w:rFonts w:ascii="Century Schoolbook" w:eastAsia="Century Schoolbook" w:hAnsi="Century Schoolbook" w:cs="Times New Roman"/>
              </w:rPr>
            </w:pPr>
            <m:oMathPara>
              <m:oMath>
                <m:r>
                  <w:rPr>
                    <w:rFonts w:ascii="Cambria Math" w:hAnsi="Cambria Math"/>
                  </w:rPr>
                  <m:t>- fat2</m:t>
                </m:r>
              </m:oMath>
            </m:oMathPara>
          </w:p>
        </w:tc>
        <w:tc>
          <w:tcPr>
            <w:tcW w:w="1445" w:type="dxa"/>
          </w:tcPr>
          <w:p w14:paraId="5E0850E0" w14:textId="77777777" w:rsidR="00DE5F87" w:rsidRDefault="00DE5F87" w:rsidP="00967499">
            <m:oMathPara>
              <m:oMath>
                <m:r>
                  <w:rPr>
                    <w:rFonts w:ascii="Cambria Math" w:eastAsiaTheme="minorEastAsia" w:hAnsi="Cambria Math"/>
                  </w:rPr>
                  <m:t>≤</m:t>
                </m:r>
              </m:oMath>
            </m:oMathPara>
          </w:p>
        </w:tc>
        <w:tc>
          <w:tcPr>
            <w:tcW w:w="1429" w:type="dxa"/>
          </w:tcPr>
          <w:p w14:paraId="00139B70" w14:textId="77777777" w:rsidR="00DE5F87" w:rsidRDefault="00DE5F87" w:rsidP="00967499">
            <w:pPr>
              <w:spacing w:after="240"/>
              <w:jc w:val="both"/>
              <w:rPr>
                <w:rFonts w:eastAsiaTheme="minorEastAsia"/>
              </w:rPr>
            </w:pPr>
            <m:oMathPara>
              <m:oMath>
                <m:r>
                  <w:rPr>
                    <w:rFonts w:ascii="Cambria Math" w:hAnsi="Cambria Math"/>
                  </w:rPr>
                  <m:t>minFat</m:t>
                </m:r>
              </m:oMath>
            </m:oMathPara>
          </w:p>
        </w:tc>
      </w:tr>
    </w:tbl>
    <w:p w14:paraId="0266C30C" w14:textId="77777777" w:rsidR="00DE5F87" w:rsidRPr="00AB3536" w:rsidRDefault="00DE5F87" w:rsidP="00DE5F87">
      <w:pPr>
        <w:spacing w:after="240"/>
        <w:ind w:left="720"/>
        <w:jc w:val="both"/>
        <w:rPr>
          <w:rFonts w:eastAsiaTheme="minorEastAsia"/>
        </w:rPr>
      </w:pPr>
    </w:p>
    <w:p w14:paraId="3B556085" w14:textId="77777777" w:rsidR="00DE5F87" w:rsidRDefault="00DE5F87" w:rsidP="00DE5F87">
      <w:pPr>
        <w:spacing w:after="240"/>
        <w:ind w:left="720"/>
        <w:jc w:val="both"/>
        <w:rPr>
          <w:rFonts w:eastAsiaTheme="minorEastAsia"/>
        </w:rPr>
      </w:pPr>
      <w:r>
        <w:rPr>
          <w:rFonts w:eastAsiaTheme="minorEastAsia"/>
        </w:rPr>
        <w:t xml:space="preserve">In a general case, the </w:t>
      </w:r>
      <w:proofErr w:type="spellStart"/>
      <w:proofErr w:type="gramStart"/>
      <w:r>
        <w:rPr>
          <w:rFonts w:eastAsiaTheme="minorEastAsia"/>
          <w:i/>
        </w:rPr>
        <w:t>lp</w:t>
      </w:r>
      <w:proofErr w:type="spellEnd"/>
      <w:proofErr w:type="gramEnd"/>
      <w:r>
        <w:rPr>
          <w:rFonts w:eastAsiaTheme="minorEastAsia"/>
        </w:rPr>
        <w:t xml:space="preserve"> function will return a value for each one of the food that it received in its arguments. In the case of no solution, these values will be the values that most nearly obey the constraints above.</w:t>
      </w:r>
    </w:p>
    <w:p w14:paraId="56A9E150" w14:textId="619642CA" w:rsidR="00A12AAA" w:rsidRDefault="00A12AAA" w:rsidP="00A12AAA">
      <w:pPr>
        <w:spacing w:after="240"/>
        <w:ind w:left="720" w:firstLine="720"/>
        <w:jc w:val="both"/>
        <w:rPr>
          <w:b/>
        </w:rPr>
      </w:pPr>
      <w:r w:rsidRPr="00B030A7">
        <w:rPr>
          <w:b/>
          <w:i/>
        </w:rPr>
        <w:t>Parameters</w:t>
      </w:r>
      <w:r>
        <w:rPr>
          <w:b/>
        </w:rPr>
        <w:t xml:space="preserve">: </w:t>
      </w:r>
      <w:r w:rsidRPr="00A12AAA">
        <w:t>set of foods and a portion number</w:t>
      </w:r>
    </w:p>
    <w:p w14:paraId="531F8C95" w14:textId="78D1D12A" w:rsidR="00A12AAA" w:rsidRPr="00A12AAA" w:rsidRDefault="00A12AAA" w:rsidP="00A12AAA">
      <w:pPr>
        <w:spacing w:after="240"/>
        <w:ind w:left="1440"/>
        <w:jc w:val="both"/>
        <w:rPr>
          <w:b/>
        </w:rPr>
      </w:pPr>
      <w:r w:rsidRPr="00B030A7">
        <w:rPr>
          <w:b/>
          <w:i/>
        </w:rPr>
        <w:t>Return</w:t>
      </w:r>
      <w:r>
        <w:rPr>
          <w:b/>
        </w:rPr>
        <w:t xml:space="preserve">: </w:t>
      </w:r>
      <w:r>
        <w:t xml:space="preserve">output of the </w:t>
      </w:r>
      <w:r w:rsidR="00871E72">
        <w:t>Linear</w:t>
      </w:r>
      <w:r>
        <w:t xml:space="preserve"> Programming package</w:t>
      </w:r>
    </w:p>
    <w:p w14:paraId="5564A8B3" w14:textId="77777777" w:rsidR="00DE5F87" w:rsidRDefault="00DE5F87" w:rsidP="00DE5F87">
      <w:pPr>
        <w:spacing w:after="240"/>
        <w:ind w:left="720"/>
        <w:jc w:val="both"/>
      </w:pPr>
      <w:proofErr w:type="spellStart"/>
      <w:proofErr w:type="gramStart"/>
      <w:r>
        <w:rPr>
          <w:b/>
        </w:rPr>
        <w:t>getresults</w:t>
      </w:r>
      <w:proofErr w:type="spellEnd"/>
      <w:proofErr w:type="gramEnd"/>
      <w:r>
        <w:t xml:space="preserve">: using the parameters (Gender, Age, Height, Weight and Exercise Level) this function will calculate the nutrient ranges. Its process is detailed in the </w:t>
      </w:r>
      <w:proofErr w:type="spellStart"/>
      <w:r>
        <w:t>functions.php</w:t>
      </w:r>
      <w:proofErr w:type="spellEnd"/>
      <w:r>
        <w:t xml:space="preserve"> section.</w:t>
      </w:r>
    </w:p>
    <w:p w14:paraId="11A8C641" w14:textId="77777777" w:rsidR="00DE5F87" w:rsidRDefault="00DE5F87" w:rsidP="00DE5F87">
      <w:pPr>
        <w:spacing w:after="240"/>
        <w:jc w:val="both"/>
      </w:pPr>
      <w:r>
        <w:t>This file also calls the glpk.exe file, the program that executes the linear programming calculation. More information in the glpk.exe section.</w:t>
      </w:r>
    </w:p>
    <w:p w14:paraId="12CA5C52" w14:textId="77777777" w:rsidR="00DE5F87" w:rsidRDefault="00DE5F87" w:rsidP="00DE5F87">
      <w:pPr>
        <w:pStyle w:val="Heading2"/>
      </w:pPr>
      <w:proofErr w:type="spellStart"/>
      <w:r>
        <w:lastRenderedPageBreak/>
        <w:t>functions.php</w:t>
      </w:r>
      <w:proofErr w:type="spellEnd"/>
    </w:p>
    <w:p w14:paraId="78446BCF" w14:textId="77777777" w:rsidR="00DE5F87" w:rsidRDefault="00DE5F87" w:rsidP="00DE5F87">
      <w:r>
        <w:t xml:space="preserve">This file contain the </w:t>
      </w:r>
      <w:r w:rsidRPr="00AF4703">
        <w:t xml:space="preserve">functions </w:t>
      </w:r>
      <w:proofErr w:type="spellStart"/>
      <w:r w:rsidRPr="00AF4703">
        <w:rPr>
          <w:i/>
        </w:rPr>
        <w:t>checkSolution</w:t>
      </w:r>
      <w:proofErr w:type="spellEnd"/>
      <w:r>
        <w:t xml:space="preserve"> and</w:t>
      </w:r>
      <w:r w:rsidRPr="00AF4703">
        <w:rPr>
          <w:i/>
        </w:rPr>
        <w:t xml:space="preserve"> </w:t>
      </w:r>
      <w:proofErr w:type="spellStart"/>
      <w:r>
        <w:rPr>
          <w:i/>
        </w:rPr>
        <w:t>getr</w:t>
      </w:r>
      <w:r w:rsidRPr="00AF4703">
        <w:rPr>
          <w:i/>
        </w:rPr>
        <w:t>esults</w:t>
      </w:r>
      <w:proofErr w:type="spellEnd"/>
      <w:r>
        <w:t xml:space="preserve"> as the sub functions described as follows. All these functions use data and formulas from the Dietary Reference Intakes [1].</w:t>
      </w:r>
    </w:p>
    <w:p w14:paraId="73E8E2FA" w14:textId="77777777" w:rsidR="00DE5F87" w:rsidRDefault="00DE5F87" w:rsidP="00DE5F87">
      <w:pPr>
        <w:ind w:left="720"/>
      </w:pPr>
      <w:proofErr w:type="spellStart"/>
      <w:proofErr w:type="gramStart"/>
      <w:r w:rsidRPr="00157AAF">
        <w:rPr>
          <w:b/>
        </w:rPr>
        <w:t>getBMI</w:t>
      </w:r>
      <w:proofErr w:type="spellEnd"/>
      <w:proofErr w:type="gramEnd"/>
      <w:r>
        <w:rPr>
          <w:b/>
        </w:rPr>
        <w:t xml:space="preserve">: </w:t>
      </w:r>
      <w:r>
        <w:t>calculates Body Mass Index using user’s weight and height.</w:t>
      </w:r>
    </w:p>
    <w:p w14:paraId="4858778C" w14:textId="77777777" w:rsidR="00DE5F87" w:rsidRDefault="00DE5F87" w:rsidP="00DE5F87">
      <w:pPr>
        <w:spacing w:after="240"/>
        <w:ind w:left="720" w:firstLine="720"/>
        <w:jc w:val="both"/>
        <w:rPr>
          <w:b/>
        </w:rPr>
      </w:pPr>
      <w:r w:rsidRPr="00B030A7">
        <w:rPr>
          <w:b/>
          <w:i/>
        </w:rPr>
        <w:t>Parameters</w:t>
      </w:r>
      <w:r>
        <w:rPr>
          <w:b/>
        </w:rPr>
        <w:t xml:space="preserve">: </w:t>
      </w:r>
      <w:r>
        <w:t>u</w:t>
      </w:r>
      <w:r w:rsidRPr="00C41619">
        <w:t>ser’s</w:t>
      </w:r>
      <w:r>
        <w:rPr>
          <w:b/>
        </w:rPr>
        <w:t xml:space="preserve"> </w:t>
      </w:r>
      <w:r>
        <w:t xml:space="preserve">Weight and </w:t>
      </w:r>
      <w:r w:rsidRPr="00C41619">
        <w:t>Height</w:t>
      </w:r>
    </w:p>
    <w:p w14:paraId="04EF10E7" w14:textId="77777777" w:rsidR="00DE5F87" w:rsidRPr="000C2AD0" w:rsidRDefault="00DE5F87" w:rsidP="00DE5F87">
      <w:pPr>
        <w:spacing w:after="240"/>
        <w:ind w:left="1440"/>
        <w:jc w:val="both"/>
        <w:rPr>
          <w:b/>
        </w:rPr>
      </w:pPr>
      <w:r w:rsidRPr="00B030A7">
        <w:rPr>
          <w:b/>
          <w:i/>
        </w:rPr>
        <w:t>Return</w:t>
      </w:r>
      <w:r>
        <w:rPr>
          <w:b/>
        </w:rPr>
        <w:t xml:space="preserve">: </w:t>
      </w:r>
      <w:r>
        <w:t>user’s BMI</w:t>
      </w:r>
    </w:p>
    <w:p w14:paraId="626815A1" w14:textId="77777777" w:rsidR="00DE5F87" w:rsidRDefault="00DE5F87" w:rsidP="00DE5F87">
      <w:pPr>
        <w:ind w:left="720"/>
      </w:pPr>
      <w:proofErr w:type="spellStart"/>
      <w:proofErr w:type="gramStart"/>
      <w:r w:rsidRPr="00157AAF">
        <w:rPr>
          <w:b/>
        </w:rPr>
        <w:t>getCalorie</w:t>
      </w:r>
      <w:proofErr w:type="spellEnd"/>
      <w:proofErr w:type="gramEnd"/>
      <w:r>
        <w:rPr>
          <w:b/>
        </w:rPr>
        <w:t>:</w:t>
      </w:r>
      <w:r>
        <w:t xml:space="preserve"> calculates the daily-recommended amount of calories using user’s exercise level, age, gender, height and </w:t>
      </w:r>
      <w:r w:rsidRPr="00A85E7A">
        <w:t>weight</w:t>
      </w:r>
      <w:r>
        <w:t>.</w:t>
      </w:r>
    </w:p>
    <w:p w14:paraId="4E12A5AB" w14:textId="77777777" w:rsidR="00DE5F87" w:rsidRDefault="00DE5F87" w:rsidP="00DE5F87">
      <w:pPr>
        <w:spacing w:after="240"/>
        <w:ind w:left="720" w:firstLine="720"/>
        <w:jc w:val="both"/>
        <w:rPr>
          <w:b/>
        </w:rPr>
      </w:pPr>
      <w:r w:rsidRPr="00B030A7">
        <w:rPr>
          <w:b/>
          <w:i/>
        </w:rPr>
        <w:t>Parameters</w:t>
      </w:r>
      <w:r>
        <w:rPr>
          <w:b/>
        </w:rPr>
        <w:t xml:space="preserve">: </w:t>
      </w:r>
      <w:r>
        <w:t xml:space="preserve">user’s exercise level, age, gender, height and </w:t>
      </w:r>
      <w:r w:rsidRPr="00A85E7A">
        <w:t>weight</w:t>
      </w:r>
    </w:p>
    <w:p w14:paraId="3C6A6557" w14:textId="77777777" w:rsidR="00DE5F87" w:rsidRDefault="00DE5F87" w:rsidP="00DE5F87">
      <w:pPr>
        <w:spacing w:after="240"/>
        <w:ind w:left="1440"/>
        <w:jc w:val="both"/>
      </w:pPr>
      <w:r w:rsidRPr="00B030A7">
        <w:rPr>
          <w:b/>
          <w:i/>
        </w:rPr>
        <w:t>Return</w:t>
      </w:r>
      <w:r>
        <w:rPr>
          <w:b/>
        </w:rPr>
        <w:t xml:space="preserve">: </w:t>
      </w:r>
      <w:r>
        <w:t>user’s daily-recommended amount of calories</w:t>
      </w:r>
    </w:p>
    <w:p w14:paraId="58BE9ABD" w14:textId="77777777" w:rsidR="00DE5F87" w:rsidRDefault="00DE5F87" w:rsidP="00DE5F87">
      <w:pPr>
        <w:ind w:left="720"/>
      </w:pPr>
      <w:proofErr w:type="spellStart"/>
      <w:proofErr w:type="gramStart"/>
      <w:r w:rsidRPr="00157AAF">
        <w:rPr>
          <w:b/>
        </w:rPr>
        <w:t>get</w:t>
      </w:r>
      <w:r>
        <w:rPr>
          <w:b/>
        </w:rPr>
        <w:t>PA</w:t>
      </w:r>
      <w:proofErr w:type="spellEnd"/>
      <w:proofErr w:type="gramEnd"/>
      <w:r>
        <w:rPr>
          <w:b/>
        </w:rPr>
        <w:t>:</w:t>
      </w:r>
      <w:r>
        <w:t xml:space="preserve"> calculates the user’s Physical Activity Coefficient using user’s exercise level, age and gender.</w:t>
      </w:r>
    </w:p>
    <w:p w14:paraId="23432039" w14:textId="77777777" w:rsidR="00DE5F87" w:rsidRDefault="00DE5F87" w:rsidP="00DE5F87">
      <w:pPr>
        <w:spacing w:after="240"/>
        <w:ind w:left="720" w:firstLine="720"/>
        <w:jc w:val="both"/>
        <w:rPr>
          <w:b/>
        </w:rPr>
      </w:pPr>
      <w:r w:rsidRPr="00B030A7">
        <w:rPr>
          <w:b/>
          <w:i/>
        </w:rPr>
        <w:t>Parameters</w:t>
      </w:r>
      <w:r>
        <w:rPr>
          <w:b/>
        </w:rPr>
        <w:t xml:space="preserve">: </w:t>
      </w:r>
      <w:r>
        <w:t>user’s exercise level, age and gender</w:t>
      </w:r>
    </w:p>
    <w:p w14:paraId="61380332" w14:textId="77777777" w:rsidR="00DE5F87" w:rsidRPr="006D2D65" w:rsidRDefault="00DE5F87" w:rsidP="00DE5F87">
      <w:pPr>
        <w:spacing w:after="240"/>
        <w:ind w:left="1440"/>
        <w:jc w:val="both"/>
        <w:rPr>
          <w:b/>
        </w:rPr>
      </w:pPr>
      <w:r w:rsidRPr="00B030A7">
        <w:rPr>
          <w:b/>
          <w:i/>
        </w:rPr>
        <w:t>Return</w:t>
      </w:r>
      <w:r>
        <w:rPr>
          <w:b/>
        </w:rPr>
        <w:t xml:space="preserve">: </w:t>
      </w:r>
      <w:r>
        <w:t>user’s Physical Activity Coefficient</w:t>
      </w:r>
    </w:p>
    <w:p w14:paraId="3CDF82DC" w14:textId="77777777" w:rsidR="00DE5F87" w:rsidRDefault="00DE5F87" w:rsidP="00DE5F87">
      <w:pPr>
        <w:ind w:left="720"/>
      </w:pPr>
      <w:proofErr w:type="spellStart"/>
      <w:proofErr w:type="gramStart"/>
      <w:r w:rsidRPr="00157AAF">
        <w:rPr>
          <w:b/>
        </w:rPr>
        <w:t>getWaterLower</w:t>
      </w:r>
      <w:proofErr w:type="spellEnd"/>
      <w:proofErr w:type="gramEnd"/>
      <w:r>
        <w:rPr>
          <w:b/>
        </w:rPr>
        <w:t>:</w:t>
      </w:r>
      <w:r>
        <w:t xml:space="preserve"> calculates the daily lower recommended amount of water, using user’s age and gender.</w:t>
      </w:r>
    </w:p>
    <w:p w14:paraId="65AC08C3" w14:textId="77777777" w:rsidR="00DE5F87" w:rsidRDefault="00DE5F87" w:rsidP="00DE5F87">
      <w:pPr>
        <w:spacing w:after="240"/>
        <w:ind w:left="720" w:firstLine="720"/>
        <w:jc w:val="both"/>
        <w:rPr>
          <w:b/>
        </w:rPr>
      </w:pPr>
      <w:r w:rsidRPr="00B030A7">
        <w:rPr>
          <w:b/>
          <w:i/>
        </w:rPr>
        <w:t>Parameters</w:t>
      </w:r>
      <w:r>
        <w:rPr>
          <w:b/>
        </w:rPr>
        <w:t xml:space="preserve">: </w:t>
      </w:r>
      <w:r>
        <w:t>user’s age and gender</w:t>
      </w:r>
    </w:p>
    <w:p w14:paraId="13D90EB0" w14:textId="77777777" w:rsidR="00DE5F87" w:rsidRPr="00471633" w:rsidRDefault="00DE5F87" w:rsidP="00DE5F87">
      <w:pPr>
        <w:spacing w:after="240"/>
        <w:ind w:left="1440"/>
        <w:jc w:val="both"/>
      </w:pPr>
      <w:r w:rsidRPr="00B030A7">
        <w:rPr>
          <w:b/>
          <w:i/>
        </w:rPr>
        <w:t>Return</w:t>
      </w:r>
      <w:r>
        <w:rPr>
          <w:b/>
        </w:rPr>
        <w:t xml:space="preserve">: </w:t>
      </w:r>
      <w:r>
        <w:t>user’s daily lower recommended amount of water</w:t>
      </w:r>
    </w:p>
    <w:p w14:paraId="0915345B" w14:textId="77777777" w:rsidR="00DE5F87" w:rsidRDefault="00DE5F87" w:rsidP="00DE5F87">
      <w:pPr>
        <w:ind w:left="720"/>
      </w:pPr>
      <w:proofErr w:type="spellStart"/>
      <w:proofErr w:type="gramStart"/>
      <w:r w:rsidRPr="00157AAF">
        <w:rPr>
          <w:b/>
        </w:rPr>
        <w:t>getWaterUpper</w:t>
      </w:r>
      <w:proofErr w:type="spellEnd"/>
      <w:proofErr w:type="gramEnd"/>
      <w:r>
        <w:rPr>
          <w:b/>
        </w:rPr>
        <w:t>:</w:t>
      </w:r>
      <w:r>
        <w:t xml:space="preserve"> calculates the daily upper recommended amount of water, using user’s age and gender.</w:t>
      </w:r>
    </w:p>
    <w:p w14:paraId="0D86464D" w14:textId="77777777" w:rsidR="00DE5F87" w:rsidRDefault="00DE5F87" w:rsidP="00DE5F87">
      <w:pPr>
        <w:spacing w:after="240"/>
        <w:ind w:left="720" w:firstLine="720"/>
        <w:jc w:val="both"/>
        <w:rPr>
          <w:b/>
        </w:rPr>
      </w:pPr>
      <w:r w:rsidRPr="00B030A7">
        <w:rPr>
          <w:b/>
          <w:i/>
        </w:rPr>
        <w:t>Parameters</w:t>
      </w:r>
      <w:r>
        <w:rPr>
          <w:b/>
        </w:rPr>
        <w:t xml:space="preserve">: </w:t>
      </w:r>
      <w:r>
        <w:t>user’s age and gender</w:t>
      </w:r>
    </w:p>
    <w:p w14:paraId="7343B722" w14:textId="77777777" w:rsidR="00DE5F87" w:rsidRPr="000F551D" w:rsidRDefault="00DE5F87" w:rsidP="00DE5F87">
      <w:pPr>
        <w:spacing w:after="240"/>
        <w:ind w:left="1440"/>
        <w:jc w:val="both"/>
      </w:pPr>
      <w:r w:rsidRPr="00B030A7">
        <w:rPr>
          <w:b/>
          <w:i/>
        </w:rPr>
        <w:t>Return</w:t>
      </w:r>
      <w:r>
        <w:rPr>
          <w:b/>
        </w:rPr>
        <w:t xml:space="preserve">: </w:t>
      </w:r>
      <w:r>
        <w:t>user’s daily upper recommended amount of water</w:t>
      </w:r>
    </w:p>
    <w:p w14:paraId="07D59847" w14:textId="77777777" w:rsidR="00DE5F87" w:rsidRDefault="00DE5F87" w:rsidP="00DE5F87">
      <w:pPr>
        <w:ind w:left="720"/>
      </w:pPr>
      <w:proofErr w:type="spellStart"/>
      <w:proofErr w:type="gramStart"/>
      <w:r w:rsidRPr="00157AAF">
        <w:rPr>
          <w:b/>
        </w:rPr>
        <w:t>getCarbohydrateLower</w:t>
      </w:r>
      <w:proofErr w:type="spellEnd"/>
      <w:proofErr w:type="gramEnd"/>
      <w:r>
        <w:rPr>
          <w:b/>
        </w:rPr>
        <w:t>:</w:t>
      </w:r>
      <w:r>
        <w:t xml:space="preserve"> calculates the daily lower recommended amount of carbohydrate using user’s daily-recommended amount of calories.</w:t>
      </w:r>
    </w:p>
    <w:p w14:paraId="283F9843" w14:textId="77777777" w:rsidR="00DE5F87" w:rsidRDefault="00DE5F87" w:rsidP="00DE5F87">
      <w:pPr>
        <w:spacing w:after="240"/>
        <w:ind w:left="720" w:firstLine="720"/>
        <w:jc w:val="both"/>
        <w:rPr>
          <w:b/>
        </w:rPr>
      </w:pPr>
      <w:r w:rsidRPr="00B030A7">
        <w:rPr>
          <w:b/>
          <w:i/>
        </w:rPr>
        <w:t>Parameters</w:t>
      </w:r>
      <w:r>
        <w:rPr>
          <w:b/>
        </w:rPr>
        <w:t xml:space="preserve">: </w:t>
      </w:r>
      <w:r>
        <w:t>user’s daily recommended amount of calories</w:t>
      </w:r>
    </w:p>
    <w:p w14:paraId="2AC10C39" w14:textId="77777777" w:rsidR="00DE5F87" w:rsidRPr="000B1BFF" w:rsidRDefault="00DE5F87" w:rsidP="00DE5F87">
      <w:pPr>
        <w:spacing w:after="240"/>
        <w:ind w:left="720" w:firstLine="720"/>
        <w:jc w:val="both"/>
        <w:rPr>
          <w:b/>
        </w:rPr>
      </w:pPr>
      <w:r w:rsidRPr="00B030A7">
        <w:rPr>
          <w:b/>
          <w:i/>
        </w:rPr>
        <w:t>Return</w:t>
      </w:r>
      <w:r>
        <w:rPr>
          <w:b/>
        </w:rPr>
        <w:t xml:space="preserve">: </w:t>
      </w:r>
      <w:r>
        <w:t>user’s daily lower recommended amount of carbohydrate</w:t>
      </w:r>
    </w:p>
    <w:p w14:paraId="4AFE9DEE" w14:textId="77777777" w:rsidR="00DE5F87" w:rsidRDefault="00DE5F87" w:rsidP="00DE5F87">
      <w:pPr>
        <w:ind w:left="720"/>
      </w:pPr>
      <w:proofErr w:type="spellStart"/>
      <w:proofErr w:type="gramStart"/>
      <w:r w:rsidRPr="00157AAF">
        <w:rPr>
          <w:b/>
        </w:rPr>
        <w:t>getC</w:t>
      </w:r>
      <w:r>
        <w:rPr>
          <w:b/>
        </w:rPr>
        <w:t>a</w:t>
      </w:r>
      <w:r w:rsidRPr="00157AAF">
        <w:rPr>
          <w:b/>
        </w:rPr>
        <w:t>rbohydrateUpper</w:t>
      </w:r>
      <w:proofErr w:type="spellEnd"/>
      <w:proofErr w:type="gramEnd"/>
      <w:r>
        <w:rPr>
          <w:b/>
        </w:rPr>
        <w:t>:</w:t>
      </w:r>
      <w:r>
        <w:t xml:space="preserve"> calculates the daily upper recommended amount of carbohydrate using user’s daily-recommended amount of calories.</w:t>
      </w:r>
    </w:p>
    <w:p w14:paraId="24FD8848" w14:textId="77777777" w:rsidR="00DE5F87" w:rsidRDefault="00DE5F87" w:rsidP="00DE5F87">
      <w:pPr>
        <w:spacing w:after="240"/>
        <w:ind w:left="720" w:firstLine="720"/>
        <w:jc w:val="both"/>
        <w:rPr>
          <w:b/>
        </w:rPr>
      </w:pPr>
      <w:r w:rsidRPr="00B030A7">
        <w:rPr>
          <w:b/>
          <w:i/>
        </w:rPr>
        <w:t>Parameters</w:t>
      </w:r>
      <w:r>
        <w:rPr>
          <w:b/>
        </w:rPr>
        <w:t xml:space="preserve">: </w:t>
      </w:r>
      <w:r>
        <w:t>user’s daily recommended amount of calories</w:t>
      </w:r>
    </w:p>
    <w:p w14:paraId="2D61FD50" w14:textId="77777777" w:rsidR="00DE5F87" w:rsidRPr="00157AAF" w:rsidRDefault="00DE5F87" w:rsidP="00DE5F87">
      <w:pPr>
        <w:spacing w:after="240"/>
        <w:ind w:left="720" w:firstLine="720"/>
        <w:jc w:val="both"/>
        <w:rPr>
          <w:b/>
        </w:rPr>
      </w:pPr>
      <w:r w:rsidRPr="00B030A7">
        <w:rPr>
          <w:b/>
          <w:i/>
        </w:rPr>
        <w:lastRenderedPageBreak/>
        <w:t>Return</w:t>
      </w:r>
      <w:r>
        <w:rPr>
          <w:b/>
        </w:rPr>
        <w:t xml:space="preserve">: </w:t>
      </w:r>
      <w:r>
        <w:t>user’s daily upper recommended amount of carbohydrate</w:t>
      </w:r>
    </w:p>
    <w:p w14:paraId="233FA0A9" w14:textId="77777777" w:rsidR="00DE5F87" w:rsidRDefault="00DE5F87" w:rsidP="00DE5F87">
      <w:pPr>
        <w:ind w:left="720"/>
      </w:pPr>
      <w:proofErr w:type="spellStart"/>
      <w:proofErr w:type="gramStart"/>
      <w:r w:rsidRPr="00157AAF">
        <w:rPr>
          <w:b/>
        </w:rPr>
        <w:t>getFiberLower</w:t>
      </w:r>
      <w:proofErr w:type="spellEnd"/>
      <w:proofErr w:type="gramEnd"/>
      <w:r>
        <w:rPr>
          <w:b/>
        </w:rPr>
        <w:t>:</w:t>
      </w:r>
      <w:r>
        <w:t xml:space="preserve"> calculates the daily lower recommended amount of fiber, using user’s age and gender.</w:t>
      </w:r>
    </w:p>
    <w:p w14:paraId="5B032884" w14:textId="77777777" w:rsidR="00DE5F87" w:rsidRDefault="00DE5F87" w:rsidP="00DE5F87">
      <w:pPr>
        <w:spacing w:after="240"/>
        <w:ind w:left="720" w:firstLine="720"/>
        <w:jc w:val="both"/>
        <w:rPr>
          <w:b/>
        </w:rPr>
      </w:pPr>
      <w:r w:rsidRPr="00B030A7">
        <w:rPr>
          <w:b/>
          <w:i/>
        </w:rPr>
        <w:t>Parameters</w:t>
      </w:r>
      <w:r>
        <w:rPr>
          <w:b/>
        </w:rPr>
        <w:t xml:space="preserve">: </w:t>
      </w:r>
      <w:r>
        <w:t>user’s age and gender</w:t>
      </w:r>
    </w:p>
    <w:p w14:paraId="233647D7" w14:textId="77777777" w:rsidR="00DE5F87" w:rsidRPr="00157AAF" w:rsidRDefault="00DE5F87" w:rsidP="00DE5F87">
      <w:pPr>
        <w:spacing w:after="240"/>
        <w:ind w:left="720" w:firstLine="720"/>
        <w:jc w:val="both"/>
        <w:rPr>
          <w:b/>
        </w:rPr>
      </w:pPr>
      <w:r w:rsidRPr="00B030A7">
        <w:rPr>
          <w:b/>
          <w:i/>
        </w:rPr>
        <w:t>Return</w:t>
      </w:r>
      <w:r>
        <w:rPr>
          <w:b/>
        </w:rPr>
        <w:t xml:space="preserve">: </w:t>
      </w:r>
      <w:r>
        <w:t>user’s daily lower recommended amount of fiber</w:t>
      </w:r>
    </w:p>
    <w:p w14:paraId="746ECE8E" w14:textId="77777777" w:rsidR="00DE5F87" w:rsidRDefault="00DE5F87" w:rsidP="00DE5F87">
      <w:pPr>
        <w:ind w:left="720"/>
      </w:pPr>
      <w:proofErr w:type="spellStart"/>
      <w:proofErr w:type="gramStart"/>
      <w:r w:rsidRPr="00157AAF">
        <w:rPr>
          <w:b/>
        </w:rPr>
        <w:t>getProteinLower</w:t>
      </w:r>
      <w:proofErr w:type="spellEnd"/>
      <w:proofErr w:type="gramEnd"/>
      <w:r>
        <w:rPr>
          <w:b/>
        </w:rPr>
        <w:t>:</w:t>
      </w:r>
      <w:r>
        <w:t xml:space="preserve"> calculates the daily lower recommended amount of protein, using user’s daily-recommended amount of calories and age.</w:t>
      </w:r>
    </w:p>
    <w:p w14:paraId="59F71A6A" w14:textId="77777777" w:rsidR="00DE5F87" w:rsidRDefault="00DE5F87" w:rsidP="00DE5F87">
      <w:pPr>
        <w:spacing w:after="240"/>
        <w:ind w:left="720" w:firstLine="720"/>
        <w:jc w:val="both"/>
        <w:rPr>
          <w:b/>
        </w:rPr>
      </w:pPr>
      <w:r w:rsidRPr="00B030A7">
        <w:rPr>
          <w:b/>
          <w:i/>
        </w:rPr>
        <w:t>Parameters</w:t>
      </w:r>
      <w:r>
        <w:rPr>
          <w:b/>
        </w:rPr>
        <w:t xml:space="preserve">: </w:t>
      </w:r>
      <w:r>
        <w:t>user’s daily-recommended amount of calories and age</w:t>
      </w:r>
    </w:p>
    <w:p w14:paraId="77BD4605" w14:textId="77777777" w:rsidR="00DE5F87" w:rsidRPr="00157AAF" w:rsidRDefault="00DE5F87" w:rsidP="00DE5F87">
      <w:pPr>
        <w:spacing w:after="240"/>
        <w:ind w:left="720" w:firstLine="720"/>
        <w:jc w:val="both"/>
        <w:rPr>
          <w:b/>
        </w:rPr>
      </w:pPr>
      <w:r w:rsidRPr="00B030A7">
        <w:rPr>
          <w:b/>
          <w:i/>
        </w:rPr>
        <w:t>Return</w:t>
      </w:r>
      <w:r>
        <w:rPr>
          <w:b/>
        </w:rPr>
        <w:t xml:space="preserve">: </w:t>
      </w:r>
      <w:r>
        <w:t>user’s daily lower recommended amount of protein</w:t>
      </w:r>
    </w:p>
    <w:p w14:paraId="33343523" w14:textId="77777777" w:rsidR="00DE5F87" w:rsidRDefault="00DE5F87" w:rsidP="00DE5F87">
      <w:pPr>
        <w:ind w:left="720"/>
      </w:pPr>
      <w:proofErr w:type="spellStart"/>
      <w:proofErr w:type="gramStart"/>
      <w:r w:rsidRPr="00157AAF">
        <w:rPr>
          <w:b/>
        </w:rPr>
        <w:t>getProteinUpper</w:t>
      </w:r>
      <w:proofErr w:type="spellEnd"/>
      <w:proofErr w:type="gramEnd"/>
      <w:r>
        <w:rPr>
          <w:b/>
        </w:rPr>
        <w:t>:</w:t>
      </w:r>
      <w:r>
        <w:t xml:space="preserve"> calculates the daily upper recommended amount of protein, using user’s daily-recommended amount of calories and age.</w:t>
      </w:r>
    </w:p>
    <w:p w14:paraId="74E75B59" w14:textId="77777777" w:rsidR="00DE5F87" w:rsidRDefault="00DE5F87" w:rsidP="00DE5F87">
      <w:pPr>
        <w:spacing w:after="240"/>
        <w:ind w:left="720" w:firstLine="720"/>
        <w:jc w:val="both"/>
        <w:rPr>
          <w:b/>
        </w:rPr>
      </w:pPr>
      <w:r w:rsidRPr="00B030A7">
        <w:rPr>
          <w:b/>
          <w:i/>
        </w:rPr>
        <w:t>Parameters</w:t>
      </w:r>
      <w:r>
        <w:rPr>
          <w:b/>
        </w:rPr>
        <w:t xml:space="preserve">: </w:t>
      </w:r>
      <w:r>
        <w:t>user’s daily-recommended amount of calories and age</w:t>
      </w:r>
    </w:p>
    <w:p w14:paraId="6AA86B27" w14:textId="77777777" w:rsidR="00DE5F87" w:rsidRPr="00157AAF" w:rsidRDefault="00DE5F87" w:rsidP="00DE5F87">
      <w:pPr>
        <w:spacing w:after="240"/>
        <w:ind w:left="720" w:firstLine="720"/>
        <w:jc w:val="both"/>
        <w:rPr>
          <w:b/>
        </w:rPr>
      </w:pPr>
      <w:r w:rsidRPr="00B030A7">
        <w:rPr>
          <w:b/>
          <w:i/>
        </w:rPr>
        <w:t>Return</w:t>
      </w:r>
      <w:r>
        <w:rPr>
          <w:b/>
        </w:rPr>
        <w:t xml:space="preserve">: </w:t>
      </w:r>
      <w:r>
        <w:t>user’s daily upper recommended amount of protein</w:t>
      </w:r>
    </w:p>
    <w:p w14:paraId="5A23A0E4" w14:textId="77777777" w:rsidR="00DE5F87" w:rsidRDefault="00DE5F87" w:rsidP="00DE5F87">
      <w:pPr>
        <w:ind w:left="720"/>
      </w:pPr>
      <w:proofErr w:type="spellStart"/>
      <w:proofErr w:type="gramStart"/>
      <w:r w:rsidRPr="00157AAF">
        <w:rPr>
          <w:b/>
        </w:rPr>
        <w:t>getFatLower</w:t>
      </w:r>
      <w:proofErr w:type="spellEnd"/>
      <w:proofErr w:type="gramEnd"/>
      <w:r>
        <w:rPr>
          <w:b/>
        </w:rPr>
        <w:t>:</w:t>
      </w:r>
      <w:r>
        <w:t xml:space="preserve"> calculates the daily lower recommended amount of fat, using user’s daily-recommended amount of calories and age.</w:t>
      </w:r>
    </w:p>
    <w:p w14:paraId="23E02FFC" w14:textId="77777777" w:rsidR="00DE5F87" w:rsidRDefault="00DE5F87" w:rsidP="00DE5F87">
      <w:pPr>
        <w:spacing w:after="240"/>
        <w:ind w:left="720" w:firstLine="720"/>
        <w:jc w:val="both"/>
        <w:rPr>
          <w:b/>
        </w:rPr>
      </w:pPr>
      <w:r w:rsidRPr="00B030A7">
        <w:rPr>
          <w:b/>
          <w:i/>
        </w:rPr>
        <w:t>Parameters</w:t>
      </w:r>
      <w:r>
        <w:rPr>
          <w:b/>
        </w:rPr>
        <w:t xml:space="preserve">: </w:t>
      </w:r>
      <w:r>
        <w:t>user’s daily-recommended amount of calories and age</w:t>
      </w:r>
    </w:p>
    <w:p w14:paraId="6A9D9243" w14:textId="77777777" w:rsidR="00DE5F87" w:rsidRDefault="00DE5F87" w:rsidP="00DE5F87">
      <w:pPr>
        <w:spacing w:after="240"/>
        <w:ind w:left="720" w:firstLine="720"/>
        <w:jc w:val="both"/>
        <w:rPr>
          <w:b/>
        </w:rPr>
      </w:pPr>
      <w:r w:rsidRPr="00B030A7">
        <w:rPr>
          <w:b/>
          <w:i/>
        </w:rPr>
        <w:t>Return</w:t>
      </w:r>
      <w:r>
        <w:rPr>
          <w:b/>
        </w:rPr>
        <w:t xml:space="preserve">: </w:t>
      </w:r>
      <w:r>
        <w:t>user’s daily lower recommended amount of fat</w:t>
      </w:r>
      <w:r w:rsidRPr="00157AAF">
        <w:rPr>
          <w:b/>
        </w:rPr>
        <w:t xml:space="preserve"> </w:t>
      </w:r>
    </w:p>
    <w:p w14:paraId="3A010BA0" w14:textId="77777777" w:rsidR="00DE5F87" w:rsidRDefault="00DE5F87" w:rsidP="00DE5F87">
      <w:pPr>
        <w:spacing w:after="240"/>
        <w:ind w:left="720"/>
        <w:jc w:val="both"/>
      </w:pPr>
      <w:proofErr w:type="spellStart"/>
      <w:proofErr w:type="gramStart"/>
      <w:r w:rsidRPr="00157AAF">
        <w:rPr>
          <w:b/>
        </w:rPr>
        <w:t>getFatUpper</w:t>
      </w:r>
      <w:proofErr w:type="spellEnd"/>
      <w:proofErr w:type="gramEnd"/>
      <w:r>
        <w:rPr>
          <w:b/>
        </w:rPr>
        <w:t>:</w:t>
      </w:r>
      <w:r>
        <w:t xml:space="preserve"> calculates the daily upper recommended amount of fat, using user’s daily recommended amount of calories and age.</w:t>
      </w:r>
    </w:p>
    <w:p w14:paraId="5527D98F" w14:textId="77777777" w:rsidR="00DE5F87" w:rsidRDefault="00DE5F87" w:rsidP="00DE5F87">
      <w:pPr>
        <w:spacing w:after="240"/>
        <w:ind w:left="720" w:firstLine="720"/>
        <w:jc w:val="both"/>
        <w:rPr>
          <w:b/>
        </w:rPr>
      </w:pPr>
      <w:r w:rsidRPr="00B030A7">
        <w:rPr>
          <w:b/>
          <w:i/>
        </w:rPr>
        <w:t>Parameters</w:t>
      </w:r>
      <w:r>
        <w:rPr>
          <w:b/>
        </w:rPr>
        <w:t xml:space="preserve">: </w:t>
      </w:r>
      <w:r>
        <w:t>user’s daily-recommended amount of calories and age</w:t>
      </w:r>
    </w:p>
    <w:p w14:paraId="74D21405" w14:textId="77777777" w:rsidR="00DE5F87" w:rsidRPr="00157AAF" w:rsidRDefault="00DE5F87" w:rsidP="00DE5F87">
      <w:pPr>
        <w:spacing w:after="240"/>
        <w:ind w:left="720" w:firstLine="720"/>
        <w:jc w:val="both"/>
        <w:rPr>
          <w:b/>
        </w:rPr>
      </w:pPr>
      <w:r w:rsidRPr="00B030A7">
        <w:rPr>
          <w:b/>
          <w:i/>
        </w:rPr>
        <w:t>Return</w:t>
      </w:r>
      <w:r>
        <w:rPr>
          <w:b/>
        </w:rPr>
        <w:t xml:space="preserve">: </w:t>
      </w:r>
      <w:r>
        <w:t>user’s daily upper recommended amount of fat</w:t>
      </w:r>
      <w:r w:rsidRPr="00157AAF">
        <w:rPr>
          <w:b/>
        </w:rPr>
        <w:t xml:space="preserve"> </w:t>
      </w:r>
    </w:p>
    <w:p w14:paraId="3A56F230" w14:textId="77777777" w:rsidR="00DE5F87" w:rsidRDefault="00DE5F87" w:rsidP="00DE5F87">
      <w:pPr>
        <w:ind w:left="720"/>
      </w:pPr>
      <w:proofErr w:type="spellStart"/>
      <w:proofErr w:type="gramStart"/>
      <w:r w:rsidRPr="00157AAF">
        <w:rPr>
          <w:b/>
        </w:rPr>
        <w:t>getresults</w:t>
      </w:r>
      <w:proofErr w:type="spellEnd"/>
      <w:proofErr w:type="gramEnd"/>
      <w:r>
        <w:rPr>
          <w:b/>
        </w:rPr>
        <w:t>:</w:t>
      </w:r>
      <w:r>
        <w:t xml:space="preserve"> </w:t>
      </w:r>
      <w:r w:rsidRPr="00EF7882">
        <w:t>calculates</w:t>
      </w:r>
      <w:r>
        <w:t xml:space="preserve"> the user’s nutrient ranges using the functions above. These functions were obtained based on Dietary Reference Intakes [3].</w:t>
      </w:r>
    </w:p>
    <w:p w14:paraId="3495E458" w14:textId="77777777" w:rsidR="00DE5F87" w:rsidRDefault="00DE5F87" w:rsidP="00DE5F87">
      <w:pPr>
        <w:spacing w:after="240"/>
        <w:ind w:left="720" w:firstLine="720"/>
        <w:jc w:val="both"/>
        <w:rPr>
          <w:b/>
        </w:rPr>
      </w:pPr>
      <w:r w:rsidRPr="00B030A7">
        <w:rPr>
          <w:b/>
          <w:i/>
        </w:rPr>
        <w:t>Parameters</w:t>
      </w:r>
      <w:r>
        <w:rPr>
          <w:b/>
        </w:rPr>
        <w:t xml:space="preserve">: </w:t>
      </w:r>
      <w:r>
        <w:t>u</w:t>
      </w:r>
      <w:r w:rsidRPr="00C41619">
        <w:t>ser’s</w:t>
      </w:r>
      <w:r>
        <w:rPr>
          <w:b/>
        </w:rPr>
        <w:t xml:space="preserve"> </w:t>
      </w:r>
      <w:r w:rsidRPr="00C41619">
        <w:t>Age, Weight, Height, Gender and Exercise Level</w:t>
      </w:r>
    </w:p>
    <w:p w14:paraId="7565D3B1" w14:textId="77777777" w:rsidR="00DE5F87" w:rsidRPr="00157AAF" w:rsidRDefault="00DE5F87" w:rsidP="00DE5F87">
      <w:pPr>
        <w:spacing w:after="240"/>
        <w:ind w:left="1440"/>
        <w:jc w:val="both"/>
        <w:rPr>
          <w:b/>
        </w:rPr>
      </w:pPr>
      <w:r w:rsidRPr="00B030A7">
        <w:rPr>
          <w:b/>
          <w:i/>
        </w:rPr>
        <w:t>Return</w:t>
      </w:r>
      <w:r>
        <w:rPr>
          <w:b/>
        </w:rPr>
        <w:t xml:space="preserve">: </w:t>
      </w:r>
      <w:r w:rsidRPr="003F73AC">
        <w:t>an</w:t>
      </w:r>
      <w:r>
        <w:rPr>
          <w:b/>
        </w:rPr>
        <w:t xml:space="preserve"> </w:t>
      </w:r>
      <w:r w:rsidRPr="00DD226D">
        <w:t>array</w:t>
      </w:r>
      <w:r>
        <w:t xml:space="preserve"> with the user’s BMI, calories, water lower amount, </w:t>
      </w:r>
      <w:r w:rsidRPr="00DD226D">
        <w:t>water</w:t>
      </w:r>
      <w:r>
        <w:t xml:space="preserve"> u</w:t>
      </w:r>
      <w:r w:rsidRPr="00DD226D">
        <w:t>pper</w:t>
      </w:r>
      <w:r>
        <w:t xml:space="preserve"> amount, carbohydrate l</w:t>
      </w:r>
      <w:r w:rsidRPr="00DD226D">
        <w:t>ower</w:t>
      </w:r>
      <w:r>
        <w:t xml:space="preserve"> amount, carbohydrate u</w:t>
      </w:r>
      <w:r w:rsidRPr="00DD226D">
        <w:t>pper</w:t>
      </w:r>
      <w:r>
        <w:t xml:space="preserve"> amount, fiber l</w:t>
      </w:r>
      <w:r w:rsidRPr="00DD226D">
        <w:t>ower</w:t>
      </w:r>
      <w:r>
        <w:t xml:space="preserve"> amount, protein l</w:t>
      </w:r>
      <w:r w:rsidRPr="00DD226D">
        <w:t>ower</w:t>
      </w:r>
      <w:r>
        <w:t xml:space="preserve"> amount, protein u</w:t>
      </w:r>
      <w:r w:rsidRPr="00DD226D">
        <w:t>pper</w:t>
      </w:r>
      <w:r>
        <w:t xml:space="preserve"> amount, fat l</w:t>
      </w:r>
      <w:r w:rsidRPr="00DD226D">
        <w:t>ower</w:t>
      </w:r>
      <w:r>
        <w:t xml:space="preserve"> amount, </w:t>
      </w:r>
      <w:proofErr w:type="gramStart"/>
      <w:r>
        <w:t>fat</w:t>
      </w:r>
      <w:proofErr w:type="gramEnd"/>
      <w:r>
        <w:t xml:space="preserve"> u</w:t>
      </w:r>
      <w:r w:rsidRPr="00DD226D">
        <w:t>pper</w:t>
      </w:r>
      <w:r>
        <w:t xml:space="preserve"> amount</w:t>
      </w:r>
    </w:p>
    <w:p w14:paraId="5E771154" w14:textId="77777777" w:rsidR="00DE5F87" w:rsidRDefault="00DE5F87" w:rsidP="00DE5F87">
      <w:pPr>
        <w:ind w:left="720"/>
      </w:pPr>
      <w:proofErr w:type="spellStart"/>
      <w:proofErr w:type="gramStart"/>
      <w:r w:rsidRPr="00157AAF">
        <w:rPr>
          <w:b/>
        </w:rPr>
        <w:lastRenderedPageBreak/>
        <w:t>checkSolution</w:t>
      </w:r>
      <w:proofErr w:type="spellEnd"/>
      <w:proofErr w:type="gramEnd"/>
      <w:r>
        <w:rPr>
          <w:b/>
        </w:rPr>
        <w:t xml:space="preserve">: </w:t>
      </w:r>
      <w:r>
        <w:t xml:space="preserve">gets the set of food returned by the </w:t>
      </w:r>
      <w:proofErr w:type="spellStart"/>
      <w:r w:rsidRPr="00ED54FE">
        <w:rPr>
          <w:i/>
        </w:rPr>
        <w:t>lp</w:t>
      </w:r>
      <w:proofErr w:type="spellEnd"/>
      <w:r>
        <w:t xml:space="preserve"> function and checks if this set of foods will satisfy the user’s nutrient ranges, adding up all the amounts of a specific nutrient and comparing with the lower value and upper value.</w:t>
      </w:r>
    </w:p>
    <w:p w14:paraId="18E0B03D" w14:textId="77777777" w:rsidR="00DE5F87" w:rsidRDefault="00DE5F87" w:rsidP="00DE5F87">
      <w:pPr>
        <w:spacing w:after="240"/>
        <w:ind w:left="1440"/>
        <w:jc w:val="both"/>
        <w:rPr>
          <w:b/>
        </w:rPr>
      </w:pPr>
      <w:r w:rsidRPr="00B030A7">
        <w:rPr>
          <w:b/>
          <w:i/>
        </w:rPr>
        <w:t>Parameters</w:t>
      </w:r>
      <w:r>
        <w:rPr>
          <w:b/>
        </w:rPr>
        <w:t xml:space="preserve">: </w:t>
      </w:r>
      <w:r>
        <w:t xml:space="preserve">quantity recommended for each different food, set of foods that are part of the solution, </w:t>
      </w:r>
      <w:r w:rsidRPr="003E676F">
        <w:t>number of portion that a food can be spli</w:t>
      </w:r>
      <w:r>
        <w:t>t</w:t>
      </w:r>
      <w:r w:rsidRPr="003E676F">
        <w:t xml:space="preserve"> into</w:t>
      </w:r>
      <w:r>
        <w:t xml:space="preserve"> and </w:t>
      </w:r>
      <w:r w:rsidRPr="003E676F">
        <w:t>direction of linear programming</w:t>
      </w:r>
    </w:p>
    <w:p w14:paraId="7ED5DD23" w14:textId="77777777" w:rsidR="00DE5F87" w:rsidRDefault="00DE5F87" w:rsidP="00DE5F87">
      <w:pPr>
        <w:spacing w:after="240"/>
        <w:ind w:left="1440"/>
        <w:jc w:val="both"/>
      </w:pPr>
      <w:r w:rsidRPr="00B030A7">
        <w:rPr>
          <w:b/>
          <w:i/>
        </w:rPr>
        <w:t>Return</w:t>
      </w:r>
      <w:r>
        <w:rPr>
          <w:b/>
        </w:rPr>
        <w:t>:</w:t>
      </w:r>
      <w:r w:rsidRPr="00551B57">
        <w:t xml:space="preserve"> </w:t>
      </w:r>
      <w:r>
        <w:t>true if the set is a solution, false otherwise</w:t>
      </w:r>
    </w:p>
    <w:p w14:paraId="6D9184C5" w14:textId="77777777" w:rsidR="00DE5F87" w:rsidRDefault="00DE5F87" w:rsidP="00DE5F87">
      <w:pPr>
        <w:ind w:left="720"/>
      </w:pPr>
      <w:proofErr w:type="spellStart"/>
      <w:proofErr w:type="gramStart"/>
      <w:r>
        <w:rPr>
          <w:b/>
        </w:rPr>
        <w:t>showing</w:t>
      </w:r>
      <w:r w:rsidRPr="00157AAF">
        <w:rPr>
          <w:b/>
        </w:rPr>
        <w:t>Solution</w:t>
      </w:r>
      <w:proofErr w:type="spellEnd"/>
      <w:proofErr w:type="gramEnd"/>
      <w:r>
        <w:rPr>
          <w:b/>
        </w:rPr>
        <w:t xml:space="preserve">: </w:t>
      </w:r>
      <w:r>
        <w:t xml:space="preserve">gets the set of food returned by the </w:t>
      </w:r>
      <w:proofErr w:type="spellStart"/>
      <w:r w:rsidRPr="00ED54FE">
        <w:rPr>
          <w:i/>
        </w:rPr>
        <w:t>lp</w:t>
      </w:r>
      <w:proofErr w:type="spellEnd"/>
      <w:r>
        <w:t xml:space="preserve"> function and shows the solution on the screen </w:t>
      </w:r>
    </w:p>
    <w:p w14:paraId="029F598E" w14:textId="77777777" w:rsidR="00DE5F87" w:rsidRDefault="00DE5F87" w:rsidP="00DE5F87">
      <w:pPr>
        <w:spacing w:after="240"/>
        <w:ind w:left="1440"/>
        <w:jc w:val="both"/>
        <w:rPr>
          <w:b/>
        </w:rPr>
      </w:pPr>
      <w:r w:rsidRPr="00B030A7">
        <w:rPr>
          <w:b/>
          <w:i/>
        </w:rPr>
        <w:t>Parameters</w:t>
      </w:r>
      <w:r>
        <w:rPr>
          <w:b/>
        </w:rPr>
        <w:t xml:space="preserve">: </w:t>
      </w:r>
      <w:r>
        <w:t xml:space="preserve">quantity recommended for each different food, set of foods that are part of the solution, </w:t>
      </w:r>
      <w:r w:rsidRPr="003E676F">
        <w:t>number of portion that a food can be spli</w:t>
      </w:r>
      <w:r>
        <w:t>t</w:t>
      </w:r>
      <w:r w:rsidRPr="003E676F">
        <w:t xml:space="preserve"> into</w:t>
      </w:r>
      <w:r>
        <w:t xml:space="preserve"> and </w:t>
      </w:r>
      <w:r w:rsidRPr="003E676F">
        <w:t>direction of linear programming</w:t>
      </w:r>
    </w:p>
    <w:p w14:paraId="363B43ED" w14:textId="77777777" w:rsidR="00DE5F87" w:rsidRPr="00E929BB" w:rsidRDefault="00DE5F87" w:rsidP="00DE5F87">
      <w:pPr>
        <w:spacing w:after="240"/>
        <w:ind w:left="1440"/>
        <w:jc w:val="both"/>
        <w:rPr>
          <w:b/>
        </w:rPr>
      </w:pPr>
      <w:r w:rsidRPr="00B030A7">
        <w:rPr>
          <w:b/>
          <w:i/>
        </w:rPr>
        <w:t>Return</w:t>
      </w:r>
      <w:r>
        <w:rPr>
          <w:b/>
        </w:rPr>
        <w:t>:</w:t>
      </w:r>
      <w:r w:rsidRPr="00551B57">
        <w:t xml:space="preserve"> </w:t>
      </w:r>
      <w:r>
        <w:t>none</w:t>
      </w:r>
    </w:p>
    <w:p w14:paraId="1AA99C71" w14:textId="77777777" w:rsidR="00DE5F87" w:rsidRDefault="00DE5F87" w:rsidP="00DE5F87">
      <w:pPr>
        <w:ind w:left="720"/>
      </w:pPr>
      <w:proofErr w:type="spellStart"/>
      <w:proofErr w:type="gramStart"/>
      <w:r w:rsidRPr="00496E87">
        <w:rPr>
          <w:b/>
        </w:rPr>
        <w:t>createTable</w:t>
      </w:r>
      <w:proofErr w:type="spellEnd"/>
      <w:proofErr w:type="gramEnd"/>
      <w:r>
        <w:rPr>
          <w:b/>
        </w:rPr>
        <w:t xml:space="preserve">: </w:t>
      </w:r>
      <w:r w:rsidRPr="00496E87">
        <w:t>creates the html table to display the user's nutrients ranges</w:t>
      </w:r>
    </w:p>
    <w:p w14:paraId="77E34E26" w14:textId="77777777" w:rsidR="00DE5F87" w:rsidRDefault="00DE5F87" w:rsidP="00DE5F87">
      <w:pPr>
        <w:spacing w:after="240"/>
        <w:ind w:left="720" w:firstLine="720"/>
        <w:jc w:val="both"/>
        <w:rPr>
          <w:b/>
        </w:rPr>
      </w:pPr>
      <w:r w:rsidRPr="00B030A7">
        <w:rPr>
          <w:b/>
          <w:i/>
        </w:rPr>
        <w:t>Parameters</w:t>
      </w:r>
      <w:r>
        <w:rPr>
          <w:b/>
        </w:rPr>
        <w:t xml:space="preserve">: </w:t>
      </w:r>
      <w:r>
        <w:t>none</w:t>
      </w:r>
    </w:p>
    <w:p w14:paraId="663A035C" w14:textId="77777777" w:rsidR="00DE5F87" w:rsidRPr="00B6610E" w:rsidRDefault="00DE5F87" w:rsidP="00DE5F87">
      <w:pPr>
        <w:spacing w:after="240"/>
        <w:ind w:left="1440"/>
        <w:jc w:val="both"/>
        <w:rPr>
          <w:b/>
        </w:rPr>
      </w:pPr>
      <w:r w:rsidRPr="00B030A7">
        <w:rPr>
          <w:b/>
          <w:i/>
        </w:rPr>
        <w:t>Return</w:t>
      </w:r>
      <w:r>
        <w:rPr>
          <w:b/>
        </w:rPr>
        <w:t>:</w:t>
      </w:r>
      <w:r w:rsidRPr="00551B57">
        <w:t xml:space="preserve"> </w:t>
      </w:r>
      <w:r w:rsidRPr="00496E87">
        <w:t>html table</w:t>
      </w:r>
      <w:r>
        <w:t xml:space="preserve"> that </w:t>
      </w:r>
      <w:r w:rsidRPr="00496E87">
        <w:t>displa</w:t>
      </w:r>
      <w:r>
        <w:t>ys</w:t>
      </w:r>
      <w:r w:rsidRPr="00496E87">
        <w:t xml:space="preserve"> the user's nutrients ranges</w:t>
      </w:r>
    </w:p>
    <w:p w14:paraId="5A9FCE7E" w14:textId="77777777" w:rsidR="00DE5F87" w:rsidRDefault="00DE5F87" w:rsidP="00DE5F87">
      <w:pPr>
        <w:pStyle w:val="Heading2"/>
      </w:pPr>
      <w:proofErr w:type="spellStart"/>
      <w:r>
        <w:t>indexADM.php</w:t>
      </w:r>
      <w:proofErr w:type="spellEnd"/>
    </w:p>
    <w:p w14:paraId="3FC18B18" w14:textId="77777777" w:rsidR="00DE5F87" w:rsidRDefault="00DE5F87" w:rsidP="00DE5F87">
      <w:pPr>
        <w:spacing w:after="240"/>
        <w:jc w:val="both"/>
      </w:pPr>
      <w:r>
        <w:t xml:space="preserve">Displays a form where the administrator can insert a new food in the database. The insert food form has the inputs Food Description, Food Group, Protein, Fat, Water, Fiber and Carbohydrate. </w:t>
      </w:r>
    </w:p>
    <w:p w14:paraId="7F01F0F4" w14:textId="77777777" w:rsidR="00DE5F87" w:rsidRDefault="00DE5F87" w:rsidP="00DE5F87">
      <w:pPr>
        <w:spacing w:after="240"/>
        <w:jc w:val="both"/>
      </w:pPr>
      <w:r>
        <w:t>This page displays five buttons:</w:t>
      </w:r>
    </w:p>
    <w:p w14:paraId="0885CDA9" w14:textId="77777777" w:rsidR="00DE5F87" w:rsidRDefault="00DE5F87" w:rsidP="00DE5F87">
      <w:pPr>
        <w:spacing w:after="240"/>
        <w:ind w:left="720"/>
        <w:jc w:val="both"/>
      </w:pPr>
      <w:r>
        <w:rPr>
          <w:b/>
        </w:rPr>
        <w:t>Submit</w:t>
      </w:r>
      <w:r>
        <w:t xml:space="preserve">: gets the values in the insert food form and checks them with the JavaScript function </w:t>
      </w:r>
      <w:proofErr w:type="spellStart"/>
      <w:r>
        <w:t>validateForm</w:t>
      </w:r>
      <w:proofErr w:type="spellEnd"/>
      <w:r>
        <w:t xml:space="preserve">. If the function is true, it insert the values in the database. </w:t>
      </w:r>
    </w:p>
    <w:p w14:paraId="102F7A2E" w14:textId="77777777" w:rsidR="00DE5F87" w:rsidRDefault="00DE5F87" w:rsidP="00DE5F87">
      <w:pPr>
        <w:spacing w:after="240"/>
        <w:ind w:left="720"/>
        <w:jc w:val="both"/>
      </w:pPr>
      <w:r>
        <w:rPr>
          <w:b/>
        </w:rPr>
        <w:t>Register New ADM</w:t>
      </w:r>
      <w:r>
        <w:t xml:space="preserve">: goes to </w:t>
      </w:r>
      <w:proofErr w:type="spellStart"/>
      <w:r>
        <w:t>registerADM.php</w:t>
      </w:r>
      <w:proofErr w:type="spellEnd"/>
      <w:r>
        <w:t>.</w:t>
      </w:r>
    </w:p>
    <w:p w14:paraId="086EE984" w14:textId="77777777" w:rsidR="00DE5F87" w:rsidRDefault="00DE5F87" w:rsidP="00DE5F87">
      <w:pPr>
        <w:spacing w:after="240"/>
        <w:ind w:left="720"/>
        <w:jc w:val="both"/>
      </w:pPr>
      <w:r>
        <w:rPr>
          <w:b/>
        </w:rPr>
        <w:t>Update Food Information</w:t>
      </w:r>
      <w:r>
        <w:t xml:space="preserve">: goes to </w:t>
      </w:r>
      <w:proofErr w:type="spellStart"/>
      <w:r>
        <w:t>updateFood.php</w:t>
      </w:r>
      <w:proofErr w:type="spellEnd"/>
      <w:r>
        <w:t>.</w:t>
      </w:r>
    </w:p>
    <w:p w14:paraId="22012647" w14:textId="77777777" w:rsidR="00DE5F87" w:rsidRDefault="00DE5F87" w:rsidP="00DE5F87">
      <w:pPr>
        <w:spacing w:after="240"/>
        <w:ind w:left="720"/>
        <w:jc w:val="both"/>
      </w:pPr>
      <w:r w:rsidRPr="002C6D99">
        <w:rPr>
          <w:b/>
        </w:rPr>
        <w:t>Reset</w:t>
      </w:r>
      <w:r>
        <w:t>: resets the insert food form.</w:t>
      </w:r>
    </w:p>
    <w:p w14:paraId="2126238C" w14:textId="77777777" w:rsidR="00DE5F87" w:rsidRDefault="00DE5F87" w:rsidP="00DE5F87">
      <w:pPr>
        <w:spacing w:after="240"/>
        <w:ind w:left="720"/>
        <w:jc w:val="both"/>
      </w:pPr>
      <w:r>
        <w:rPr>
          <w:b/>
        </w:rPr>
        <w:t>Logout</w:t>
      </w:r>
      <w:r>
        <w:t xml:space="preserve">: redirects to </w:t>
      </w:r>
      <w:proofErr w:type="spellStart"/>
      <w:r>
        <w:t>logout.php</w:t>
      </w:r>
      <w:proofErr w:type="spellEnd"/>
      <w:r>
        <w:t>.</w:t>
      </w:r>
    </w:p>
    <w:p w14:paraId="4F2E7CB6" w14:textId="77777777" w:rsidR="00DE5F87" w:rsidRDefault="00DE5F87" w:rsidP="00DE5F87">
      <w:pPr>
        <w:spacing w:after="240"/>
        <w:jc w:val="both"/>
      </w:pPr>
      <w:r>
        <w:t>This page has one functions:</w:t>
      </w:r>
    </w:p>
    <w:p w14:paraId="45733D90" w14:textId="77777777" w:rsidR="00DE5F87" w:rsidRDefault="00DE5F87" w:rsidP="00DE5F87">
      <w:pPr>
        <w:spacing w:after="240"/>
        <w:ind w:left="720"/>
        <w:jc w:val="both"/>
      </w:pPr>
      <w:proofErr w:type="spellStart"/>
      <w:proofErr w:type="gramStart"/>
      <w:r w:rsidRPr="00C5091E">
        <w:rPr>
          <w:b/>
        </w:rPr>
        <w:t>validateForm</w:t>
      </w:r>
      <w:proofErr w:type="spellEnd"/>
      <w:proofErr w:type="gramEnd"/>
      <w:r>
        <w:t>: verifies if the inputs in the registration form are different than NULL and if the nutrient amounts are valid numbers.</w:t>
      </w:r>
    </w:p>
    <w:p w14:paraId="797D2B48" w14:textId="77777777" w:rsidR="0058534C" w:rsidRDefault="0058534C" w:rsidP="0058534C">
      <w:pPr>
        <w:spacing w:after="240"/>
        <w:ind w:left="720" w:firstLine="720"/>
        <w:jc w:val="both"/>
        <w:rPr>
          <w:b/>
        </w:rPr>
      </w:pPr>
      <w:r w:rsidRPr="00B030A7">
        <w:rPr>
          <w:b/>
          <w:i/>
        </w:rPr>
        <w:lastRenderedPageBreak/>
        <w:t>Parameters</w:t>
      </w:r>
      <w:r>
        <w:rPr>
          <w:b/>
        </w:rPr>
        <w:t xml:space="preserve">: </w:t>
      </w:r>
      <w:r w:rsidRPr="00F13CD1">
        <w:t>none</w:t>
      </w:r>
    </w:p>
    <w:p w14:paraId="3E91C69C" w14:textId="0618A61A" w:rsidR="0058534C" w:rsidRPr="0058534C" w:rsidRDefault="0058534C" w:rsidP="0058534C">
      <w:pPr>
        <w:spacing w:after="240"/>
        <w:ind w:left="1440"/>
        <w:jc w:val="both"/>
        <w:rPr>
          <w:b/>
        </w:rPr>
      </w:pPr>
      <w:r w:rsidRPr="00B030A7">
        <w:rPr>
          <w:b/>
          <w:i/>
        </w:rPr>
        <w:t>Return</w:t>
      </w:r>
      <w:r>
        <w:rPr>
          <w:b/>
        </w:rPr>
        <w:t xml:space="preserve">: </w:t>
      </w:r>
      <w:r>
        <w:t>true, if the inputs in the registration form are different than NULL and if the nutrient amounts are valid numbers, false otherwise.</w:t>
      </w:r>
    </w:p>
    <w:p w14:paraId="710DA948" w14:textId="77777777" w:rsidR="00DE5F87" w:rsidRDefault="00DE5F87" w:rsidP="00DE5F87">
      <w:pPr>
        <w:pStyle w:val="Heading2"/>
      </w:pPr>
      <w:proofErr w:type="spellStart"/>
      <w:r>
        <w:t>updateFood.php</w:t>
      </w:r>
      <w:proofErr w:type="spellEnd"/>
    </w:p>
    <w:p w14:paraId="3424258B" w14:textId="77777777" w:rsidR="00DE5F87" w:rsidRDefault="00DE5F87" w:rsidP="00DE5F87">
      <w:pPr>
        <w:spacing w:after="240"/>
        <w:jc w:val="both"/>
      </w:pPr>
      <w:r>
        <w:t xml:space="preserve">Displays a form where the administrator can update a food in the database. The </w:t>
      </w:r>
      <w:r w:rsidRPr="00956E7F">
        <w:rPr>
          <w:i/>
        </w:rPr>
        <w:t xml:space="preserve">update food form </w:t>
      </w:r>
      <w:r>
        <w:t xml:space="preserve">has the inputs Food Description, Food Group, Protein, Fat, Water, Fiber and Carbohydrate. </w:t>
      </w:r>
    </w:p>
    <w:p w14:paraId="69C11F08" w14:textId="77777777" w:rsidR="00DE5F87" w:rsidRDefault="00DE5F87" w:rsidP="00DE5F87">
      <w:pPr>
        <w:spacing w:after="240"/>
        <w:jc w:val="both"/>
      </w:pPr>
      <w:r>
        <w:t>This page displays four buttons:</w:t>
      </w:r>
    </w:p>
    <w:p w14:paraId="30D0786F" w14:textId="77777777" w:rsidR="00DE5F87" w:rsidRDefault="00DE5F87" w:rsidP="00DE5F87">
      <w:pPr>
        <w:spacing w:after="240"/>
        <w:ind w:left="720"/>
        <w:jc w:val="both"/>
      </w:pPr>
      <w:r>
        <w:rPr>
          <w:b/>
        </w:rPr>
        <w:t>Save</w:t>
      </w:r>
      <w:r>
        <w:t xml:space="preserve">: gets the values in the insert food form and checks them with the JavaScript function </w:t>
      </w:r>
      <w:proofErr w:type="spellStart"/>
      <w:r>
        <w:t>validateForm</w:t>
      </w:r>
      <w:proofErr w:type="spellEnd"/>
      <w:r>
        <w:t xml:space="preserve">. If the function is true, it insert the values in the database. </w:t>
      </w:r>
    </w:p>
    <w:p w14:paraId="48A8FDD6" w14:textId="77777777" w:rsidR="00DE5F87" w:rsidRDefault="00DE5F87" w:rsidP="00DE5F87">
      <w:pPr>
        <w:spacing w:after="240"/>
        <w:ind w:left="720"/>
        <w:jc w:val="both"/>
      </w:pPr>
      <w:r>
        <w:rPr>
          <w:b/>
        </w:rPr>
        <w:t>Register New ADM</w:t>
      </w:r>
      <w:r>
        <w:t xml:space="preserve">: goes to </w:t>
      </w:r>
      <w:proofErr w:type="spellStart"/>
      <w:r>
        <w:t>registerADM.php</w:t>
      </w:r>
      <w:proofErr w:type="spellEnd"/>
      <w:r>
        <w:t>.</w:t>
      </w:r>
    </w:p>
    <w:p w14:paraId="161EC779" w14:textId="77777777" w:rsidR="00DE5F87" w:rsidRDefault="00DE5F87" w:rsidP="00DE5F87">
      <w:pPr>
        <w:spacing w:after="240"/>
        <w:ind w:left="720"/>
        <w:jc w:val="both"/>
      </w:pPr>
      <w:r>
        <w:rPr>
          <w:b/>
        </w:rPr>
        <w:t>Register New Food</w:t>
      </w:r>
      <w:r>
        <w:t xml:space="preserve">: goes to </w:t>
      </w:r>
      <w:proofErr w:type="spellStart"/>
      <w:r>
        <w:t>indexADM.php</w:t>
      </w:r>
      <w:proofErr w:type="spellEnd"/>
      <w:r>
        <w:t>.</w:t>
      </w:r>
    </w:p>
    <w:p w14:paraId="35D7206F" w14:textId="77777777" w:rsidR="00DE5F87" w:rsidRPr="001C2D74" w:rsidRDefault="00DE5F87" w:rsidP="00DE5F87">
      <w:pPr>
        <w:spacing w:after="240"/>
        <w:ind w:left="720"/>
        <w:jc w:val="both"/>
      </w:pPr>
      <w:r>
        <w:rPr>
          <w:b/>
        </w:rPr>
        <w:t>Logout</w:t>
      </w:r>
      <w:r>
        <w:t xml:space="preserve">: redirects to </w:t>
      </w:r>
      <w:proofErr w:type="spellStart"/>
      <w:r>
        <w:t>logout.php</w:t>
      </w:r>
      <w:proofErr w:type="spellEnd"/>
      <w:r>
        <w:t>.</w:t>
      </w:r>
    </w:p>
    <w:p w14:paraId="19041400" w14:textId="77777777" w:rsidR="00DE5F87" w:rsidRPr="007B5FDE" w:rsidRDefault="00DE5F87" w:rsidP="00DE5F87">
      <w:pPr>
        <w:pStyle w:val="Heading2"/>
      </w:pPr>
      <w:proofErr w:type="spellStart"/>
      <w:r w:rsidRPr="007B5FDE">
        <w:t>registerADM.php</w:t>
      </w:r>
      <w:proofErr w:type="spellEnd"/>
    </w:p>
    <w:p w14:paraId="4C7FF707" w14:textId="77777777" w:rsidR="00DE5F87" w:rsidRDefault="00DE5F87" w:rsidP="00DE5F87">
      <w:pPr>
        <w:spacing w:after="240"/>
        <w:jc w:val="both"/>
      </w:pPr>
      <w:r>
        <w:t xml:space="preserve">This file is for the administrator to create a new administrator account in the web application.  The </w:t>
      </w:r>
      <w:r w:rsidRPr="009A3669">
        <w:rPr>
          <w:i/>
        </w:rPr>
        <w:t xml:space="preserve">register </w:t>
      </w:r>
      <w:proofErr w:type="spellStart"/>
      <w:r w:rsidRPr="009A3669">
        <w:rPr>
          <w:i/>
        </w:rPr>
        <w:t>adm</w:t>
      </w:r>
      <w:proofErr w:type="spellEnd"/>
      <w:r w:rsidRPr="009A3669">
        <w:rPr>
          <w:i/>
        </w:rPr>
        <w:t xml:space="preserve"> form </w:t>
      </w:r>
      <w:r>
        <w:t xml:space="preserve">has the inputs First Name, Last Name, Username, Password, Password confirmation and E-mail. </w:t>
      </w:r>
    </w:p>
    <w:p w14:paraId="643495C4" w14:textId="77777777" w:rsidR="00DE5F87" w:rsidRDefault="00DE5F87" w:rsidP="00DE5F87">
      <w:pPr>
        <w:spacing w:after="240"/>
        <w:jc w:val="both"/>
      </w:pPr>
      <w:r>
        <w:t>This page displays three buttons:</w:t>
      </w:r>
    </w:p>
    <w:p w14:paraId="50627251" w14:textId="77777777" w:rsidR="00DE5F87" w:rsidRDefault="00DE5F87" w:rsidP="00DE5F87">
      <w:pPr>
        <w:spacing w:after="240"/>
        <w:ind w:left="720"/>
        <w:jc w:val="both"/>
      </w:pPr>
      <w:r w:rsidRPr="002C6D99">
        <w:rPr>
          <w:b/>
        </w:rPr>
        <w:t>Submit</w:t>
      </w:r>
      <w:r>
        <w:t xml:space="preserve">: gets the values in the registration form (First Name, Last Name, Username, Password, Password confirmation and E-mail.) and check them with the JavaScript function </w:t>
      </w:r>
      <w:proofErr w:type="spellStart"/>
      <w:r>
        <w:t>validateForm</w:t>
      </w:r>
      <w:proofErr w:type="spellEnd"/>
      <w:r>
        <w:t xml:space="preserve">. If the function is true, it checks the username against the database. If the username does not exist, it creates a record in the table </w:t>
      </w:r>
      <w:proofErr w:type="spellStart"/>
      <w:r>
        <w:t>adm</w:t>
      </w:r>
      <w:proofErr w:type="spellEnd"/>
      <w:r>
        <w:t xml:space="preserve"> with the values. In case of false, it displays an error message</w:t>
      </w:r>
    </w:p>
    <w:p w14:paraId="6BC87FC4" w14:textId="77777777" w:rsidR="00DE5F87" w:rsidRDefault="00DE5F87" w:rsidP="00DE5F87">
      <w:pPr>
        <w:spacing w:after="240"/>
        <w:ind w:left="720"/>
        <w:jc w:val="both"/>
      </w:pPr>
      <w:r w:rsidRPr="002C6D99">
        <w:rPr>
          <w:b/>
        </w:rPr>
        <w:t>Reset</w:t>
      </w:r>
      <w:r>
        <w:t>: resets the form.</w:t>
      </w:r>
    </w:p>
    <w:p w14:paraId="05DA6317" w14:textId="77777777" w:rsidR="00DE5F87" w:rsidRDefault="00DE5F87" w:rsidP="00DE5F87">
      <w:pPr>
        <w:spacing w:after="240"/>
        <w:ind w:left="720"/>
        <w:jc w:val="both"/>
      </w:pPr>
      <w:r>
        <w:rPr>
          <w:b/>
        </w:rPr>
        <w:t>Register New Food</w:t>
      </w:r>
      <w:r>
        <w:t xml:space="preserve">: goes to </w:t>
      </w:r>
      <w:proofErr w:type="spellStart"/>
      <w:r>
        <w:t>indexADM.php</w:t>
      </w:r>
      <w:proofErr w:type="spellEnd"/>
      <w:r>
        <w:t>.</w:t>
      </w:r>
    </w:p>
    <w:p w14:paraId="26181797" w14:textId="77777777" w:rsidR="00DE5F87" w:rsidRDefault="00DE5F87" w:rsidP="00DE5F87">
      <w:pPr>
        <w:spacing w:after="240"/>
        <w:ind w:left="720"/>
        <w:jc w:val="both"/>
      </w:pPr>
      <w:r>
        <w:rPr>
          <w:b/>
        </w:rPr>
        <w:t>Logout</w:t>
      </w:r>
      <w:r>
        <w:t xml:space="preserve">: redirects to </w:t>
      </w:r>
      <w:proofErr w:type="spellStart"/>
      <w:r>
        <w:t>logout.php</w:t>
      </w:r>
      <w:proofErr w:type="spellEnd"/>
      <w:r>
        <w:t>.</w:t>
      </w:r>
    </w:p>
    <w:p w14:paraId="054DB21C" w14:textId="77777777" w:rsidR="00DE5F87" w:rsidRDefault="00DE5F87" w:rsidP="00DE5F87">
      <w:pPr>
        <w:spacing w:after="240"/>
        <w:jc w:val="both"/>
      </w:pPr>
      <w:r>
        <w:t>This page has two functions:</w:t>
      </w:r>
    </w:p>
    <w:p w14:paraId="10B67CC5" w14:textId="77777777" w:rsidR="00DE5F87" w:rsidRDefault="00DE5F87" w:rsidP="00DE5F87">
      <w:pPr>
        <w:spacing w:after="240"/>
        <w:ind w:left="720"/>
        <w:jc w:val="both"/>
      </w:pPr>
      <w:proofErr w:type="spellStart"/>
      <w:proofErr w:type="gramStart"/>
      <w:r w:rsidRPr="00C5091E">
        <w:rPr>
          <w:b/>
        </w:rPr>
        <w:t>validateForm</w:t>
      </w:r>
      <w:proofErr w:type="spellEnd"/>
      <w:proofErr w:type="gramEnd"/>
      <w:r>
        <w:t>: verifies if the inputs in the registration form are non-NULL, if the Username and Password length is from 6 to 20 characters and if the Password and Password confirmation are the same.</w:t>
      </w:r>
    </w:p>
    <w:p w14:paraId="43DD4591" w14:textId="77777777" w:rsidR="00DE5F87" w:rsidRDefault="00DE5F87" w:rsidP="00DE5F87">
      <w:pPr>
        <w:spacing w:after="240"/>
        <w:ind w:left="720" w:firstLine="720"/>
        <w:jc w:val="both"/>
        <w:rPr>
          <w:b/>
        </w:rPr>
      </w:pPr>
      <w:r w:rsidRPr="00B030A7">
        <w:rPr>
          <w:b/>
          <w:i/>
        </w:rPr>
        <w:t>Parameters</w:t>
      </w:r>
      <w:r>
        <w:rPr>
          <w:b/>
        </w:rPr>
        <w:t xml:space="preserve">: </w:t>
      </w:r>
      <w:r w:rsidRPr="00F13CD1">
        <w:t>none</w:t>
      </w:r>
    </w:p>
    <w:p w14:paraId="1AC2A7C4" w14:textId="77777777" w:rsidR="00DE5F87" w:rsidRPr="00EC466E" w:rsidRDefault="00DE5F87" w:rsidP="00DE5F87">
      <w:pPr>
        <w:spacing w:after="240"/>
        <w:ind w:left="1440"/>
        <w:jc w:val="both"/>
        <w:rPr>
          <w:b/>
        </w:rPr>
      </w:pPr>
      <w:r w:rsidRPr="00B030A7">
        <w:rPr>
          <w:b/>
          <w:i/>
        </w:rPr>
        <w:lastRenderedPageBreak/>
        <w:t>Return</w:t>
      </w:r>
      <w:r>
        <w:rPr>
          <w:b/>
        </w:rPr>
        <w:t xml:space="preserve">: </w:t>
      </w:r>
      <w:r>
        <w:t>true, if the inputs in the registration form are non-NULL, if the Username and Password length is from six to 20 characters and if the Password and Password confirmation are the same, false otherwise.</w:t>
      </w:r>
    </w:p>
    <w:p w14:paraId="38AAC6BF" w14:textId="77777777" w:rsidR="00DE5F87" w:rsidRPr="007C39ED" w:rsidRDefault="00DE5F87" w:rsidP="00DE5F87">
      <w:pPr>
        <w:pStyle w:val="Heading2"/>
      </w:pPr>
      <w:proofErr w:type="spellStart"/>
      <w:r w:rsidRPr="007C39ED">
        <w:t>login.php</w:t>
      </w:r>
      <w:proofErr w:type="spellEnd"/>
    </w:p>
    <w:p w14:paraId="0A975E3D" w14:textId="77777777" w:rsidR="00DE5F87" w:rsidRDefault="00DE5F87" w:rsidP="00DE5F87">
      <w:pPr>
        <w:pStyle w:val="Heading2"/>
        <w:rPr>
          <w:rFonts w:asciiTheme="minorHAnsi" w:eastAsiaTheme="minorHAnsi" w:hAnsiTheme="minorHAnsi" w:cstheme="minorBidi"/>
          <w:color w:val="auto"/>
          <w:sz w:val="22"/>
          <w:szCs w:val="22"/>
        </w:rPr>
      </w:pPr>
      <w:r w:rsidRPr="006E1DFC">
        <w:rPr>
          <w:rFonts w:asciiTheme="minorHAnsi" w:eastAsiaTheme="minorHAnsi" w:hAnsiTheme="minorHAnsi" w:cstheme="minorBidi"/>
          <w:color w:val="auto"/>
          <w:sz w:val="22"/>
          <w:szCs w:val="22"/>
        </w:rPr>
        <w:t>Connects the web application with the MySQL Database.</w:t>
      </w:r>
      <w:r>
        <w:rPr>
          <w:rFonts w:asciiTheme="minorHAnsi" w:eastAsiaTheme="minorHAnsi" w:hAnsiTheme="minorHAnsi" w:cstheme="minorBidi"/>
          <w:color w:val="auto"/>
          <w:sz w:val="22"/>
          <w:szCs w:val="22"/>
        </w:rPr>
        <w:t xml:space="preserve"> It is inserted in the files that need connection with the database.</w:t>
      </w:r>
    </w:p>
    <w:p w14:paraId="6C06FD42" w14:textId="77777777" w:rsidR="00DE5F87" w:rsidRPr="006E1DFC" w:rsidRDefault="00DE5F87" w:rsidP="00DE5F87"/>
    <w:p w14:paraId="632EC888" w14:textId="77777777" w:rsidR="00DE5F87" w:rsidRDefault="00DE5F87" w:rsidP="00DE5F87">
      <w:pPr>
        <w:pStyle w:val="Heading2"/>
      </w:pPr>
      <w:proofErr w:type="spellStart"/>
      <w:r w:rsidRPr="006E1DFC">
        <w:t>logout.php</w:t>
      </w:r>
      <w:proofErr w:type="spellEnd"/>
    </w:p>
    <w:p w14:paraId="14CFF77B" w14:textId="77777777" w:rsidR="00DE5F87" w:rsidRDefault="00DE5F87" w:rsidP="00DE5F87">
      <w:pPr>
        <w:pStyle w:val="Heading2"/>
        <w:rPr>
          <w:rFonts w:asciiTheme="minorHAnsi" w:eastAsiaTheme="minorHAnsi" w:hAnsiTheme="minorHAnsi" w:cstheme="minorBidi"/>
          <w:color w:val="auto"/>
          <w:sz w:val="22"/>
          <w:szCs w:val="22"/>
        </w:rPr>
      </w:pPr>
      <w:r w:rsidRPr="006E1DFC">
        <w:rPr>
          <w:rFonts w:asciiTheme="minorHAnsi" w:eastAsiaTheme="minorHAnsi" w:hAnsiTheme="minorHAnsi" w:cstheme="minorBidi"/>
          <w:color w:val="auto"/>
          <w:sz w:val="22"/>
          <w:szCs w:val="22"/>
        </w:rPr>
        <w:t>Disco</w:t>
      </w:r>
      <w:r>
        <w:rPr>
          <w:rFonts w:asciiTheme="minorHAnsi" w:eastAsiaTheme="minorHAnsi" w:hAnsiTheme="minorHAnsi" w:cstheme="minorBidi"/>
          <w:color w:val="auto"/>
          <w:sz w:val="22"/>
          <w:szCs w:val="22"/>
        </w:rPr>
        <w:t>nnects from the web application and finishes the user’s section.</w:t>
      </w:r>
    </w:p>
    <w:p w14:paraId="0955D6A5" w14:textId="77777777" w:rsidR="00DE5F87" w:rsidRPr="006E1DFC" w:rsidRDefault="00DE5F87" w:rsidP="00DE5F87"/>
    <w:p w14:paraId="3D182AD1" w14:textId="77777777" w:rsidR="00DE5F87" w:rsidRDefault="00DE5F87" w:rsidP="00DE5F87">
      <w:pPr>
        <w:pStyle w:val="Heading2"/>
      </w:pPr>
      <w:r>
        <w:t>Format.css</w:t>
      </w:r>
    </w:p>
    <w:p w14:paraId="632F7A93" w14:textId="77777777" w:rsidR="00DE5F87" w:rsidRPr="006E1DFC" w:rsidRDefault="00DE5F87" w:rsidP="00DE5F87">
      <w:pPr>
        <w:pStyle w:val="Heading2"/>
        <w:rPr>
          <w:rFonts w:asciiTheme="minorHAnsi" w:eastAsiaTheme="minorHAnsi" w:hAnsiTheme="minorHAnsi" w:cstheme="minorBidi"/>
          <w:color w:val="auto"/>
          <w:sz w:val="22"/>
          <w:szCs w:val="22"/>
        </w:rPr>
      </w:pPr>
      <w:r w:rsidRPr="006E1DFC">
        <w:rPr>
          <w:rFonts w:asciiTheme="minorHAnsi" w:eastAsiaTheme="minorHAnsi" w:hAnsiTheme="minorHAnsi" w:cstheme="minorBidi"/>
          <w:color w:val="auto"/>
          <w:sz w:val="22"/>
          <w:szCs w:val="22"/>
        </w:rPr>
        <w:t>Style Sheet file.</w:t>
      </w:r>
    </w:p>
    <w:p w14:paraId="2F7E53C3" w14:textId="77777777" w:rsidR="00DE5F87" w:rsidRDefault="00DE5F87" w:rsidP="00DE5F87">
      <w:pPr>
        <w:pStyle w:val="Heading2"/>
      </w:pPr>
    </w:p>
    <w:p w14:paraId="1C602B12" w14:textId="77777777" w:rsidR="00DE5F87" w:rsidRPr="006E1DFC" w:rsidRDefault="00DE5F87" w:rsidP="00DE5F87">
      <w:pPr>
        <w:pStyle w:val="Heading2"/>
      </w:pPr>
      <w:r>
        <w:t>glpk.exe</w:t>
      </w:r>
    </w:p>
    <w:p w14:paraId="3061131A" w14:textId="371A9BCD" w:rsidR="00DE5F87" w:rsidRDefault="00DE5F87" w:rsidP="00DE5F87">
      <w:pPr>
        <w:jc w:val="both"/>
      </w:pPr>
      <w:r w:rsidRPr="006E1DFC">
        <w:t>Implements the Linear Programming Package.</w:t>
      </w:r>
      <w:r>
        <w:t xml:space="preserve"> This file is a compiled version of the GNU Linear Programming Kit (GLPK) [4], </w:t>
      </w:r>
      <w:r w:rsidRPr="006E1DFC">
        <w:t>intended for solving large-scale linear programming (LP), mixed integer programming (MIP), and other related problems. It is a set of routines written in ANSI C and organized in the form of a callable library.</w:t>
      </w:r>
      <w:r w:rsidR="00C45466">
        <w:t xml:space="preserve"> The </w:t>
      </w:r>
      <w:proofErr w:type="spellStart"/>
      <w:r w:rsidR="00C45466">
        <w:t>php</w:t>
      </w:r>
      <w:proofErr w:type="spellEnd"/>
      <w:r w:rsidR="00C45466">
        <w:t xml:space="preserve"> file </w:t>
      </w:r>
      <w:proofErr w:type="spellStart"/>
      <w:r w:rsidR="00C45466">
        <w:t>LPscript</w:t>
      </w:r>
      <w:proofErr w:type="spellEnd"/>
      <w:r w:rsidR="00C45466">
        <w:t xml:space="preserve"> creates a txt </w:t>
      </w:r>
      <w:r w:rsidR="00C45466" w:rsidRPr="00C45466">
        <w:t>file that will be read by the Linear Programming package</w:t>
      </w:r>
      <w:r w:rsidR="00C45466">
        <w:t xml:space="preserve">. The txt file is created </w:t>
      </w:r>
      <w:r w:rsidR="00290607">
        <w:t>by several values separated by spaces. The following table describes these values</w:t>
      </w:r>
    </w:p>
    <w:p w14:paraId="71135485" w14:textId="77777777" w:rsidR="00BE5569" w:rsidRDefault="00BE5569" w:rsidP="00DE5F87">
      <w:pPr>
        <w:jc w:val="both"/>
      </w:pPr>
    </w:p>
    <w:tbl>
      <w:tblPr>
        <w:tblStyle w:val="TableGrid"/>
        <w:tblW w:w="0" w:type="auto"/>
        <w:tblLook w:val="04A0" w:firstRow="1" w:lastRow="0" w:firstColumn="1" w:lastColumn="0" w:noHBand="0" w:noVBand="1"/>
      </w:tblPr>
      <w:tblGrid>
        <w:gridCol w:w="1635"/>
        <w:gridCol w:w="1231"/>
        <w:gridCol w:w="6484"/>
      </w:tblGrid>
      <w:tr w:rsidR="00995B5D" w14:paraId="014300DF" w14:textId="77777777" w:rsidTr="00B0473B">
        <w:tc>
          <w:tcPr>
            <w:tcW w:w="1635" w:type="dxa"/>
          </w:tcPr>
          <w:p w14:paraId="0E8B367D" w14:textId="028511AE" w:rsidR="00995B5D" w:rsidRPr="00995B5D" w:rsidRDefault="00995B5D" w:rsidP="00290607">
            <w:pPr>
              <w:jc w:val="both"/>
              <w:rPr>
                <w:b/>
              </w:rPr>
            </w:pPr>
            <w:r w:rsidRPr="00995B5D">
              <w:rPr>
                <w:b/>
              </w:rPr>
              <w:t>Index</w:t>
            </w:r>
          </w:p>
        </w:tc>
        <w:tc>
          <w:tcPr>
            <w:tcW w:w="1231" w:type="dxa"/>
          </w:tcPr>
          <w:p w14:paraId="0DB623AB" w14:textId="4603E933" w:rsidR="00995B5D" w:rsidRPr="00995B5D" w:rsidRDefault="00995B5D" w:rsidP="00290607">
            <w:pPr>
              <w:jc w:val="both"/>
              <w:rPr>
                <w:b/>
              </w:rPr>
            </w:pPr>
            <w:r>
              <w:rPr>
                <w:b/>
              </w:rPr>
              <w:t>Value</w:t>
            </w:r>
          </w:p>
        </w:tc>
        <w:tc>
          <w:tcPr>
            <w:tcW w:w="6484" w:type="dxa"/>
          </w:tcPr>
          <w:p w14:paraId="1F830AD3" w14:textId="1F161637" w:rsidR="00995B5D" w:rsidRPr="00995B5D" w:rsidRDefault="00995B5D" w:rsidP="00DE5F87">
            <w:pPr>
              <w:jc w:val="both"/>
              <w:rPr>
                <w:b/>
              </w:rPr>
            </w:pPr>
            <w:r>
              <w:rPr>
                <w:b/>
              </w:rPr>
              <w:t>Description</w:t>
            </w:r>
          </w:p>
        </w:tc>
      </w:tr>
      <w:tr w:rsidR="00995B5D" w14:paraId="770B57E3" w14:textId="77777777" w:rsidTr="00B0473B">
        <w:tc>
          <w:tcPr>
            <w:tcW w:w="1635" w:type="dxa"/>
            <w:vAlign w:val="center"/>
          </w:tcPr>
          <w:p w14:paraId="1D1FBCF6" w14:textId="2D5F0E8E" w:rsidR="00995B5D" w:rsidRPr="00290607" w:rsidRDefault="00995B5D" w:rsidP="004E24AC">
            <w:pPr>
              <w:jc w:val="center"/>
            </w:pPr>
            <w:r>
              <w:t>1</w:t>
            </w:r>
          </w:p>
        </w:tc>
        <w:tc>
          <w:tcPr>
            <w:tcW w:w="1231" w:type="dxa"/>
            <w:vAlign w:val="center"/>
          </w:tcPr>
          <w:p w14:paraId="5812176D" w14:textId="22F278FA" w:rsidR="00995B5D" w:rsidRDefault="004E24AC" w:rsidP="004E24AC">
            <w:pPr>
              <w:jc w:val="center"/>
            </w:pPr>
            <w:r>
              <w:t>“</w:t>
            </w:r>
            <w:r w:rsidR="00995B5D" w:rsidRPr="00290607">
              <w:t>glpk.exe</w:t>
            </w:r>
            <w:r>
              <w:t>”</w:t>
            </w:r>
          </w:p>
        </w:tc>
        <w:tc>
          <w:tcPr>
            <w:tcW w:w="6484" w:type="dxa"/>
            <w:vAlign w:val="center"/>
          </w:tcPr>
          <w:p w14:paraId="49199F91" w14:textId="6CB9FC1B" w:rsidR="00995B5D" w:rsidRDefault="00995B5D" w:rsidP="00F80DA3">
            <w:r>
              <w:t>Name of the executable file</w:t>
            </w:r>
          </w:p>
        </w:tc>
      </w:tr>
      <w:tr w:rsidR="00995B5D" w14:paraId="68118210" w14:textId="77777777" w:rsidTr="00B0473B">
        <w:tc>
          <w:tcPr>
            <w:tcW w:w="1635" w:type="dxa"/>
            <w:vAlign w:val="center"/>
          </w:tcPr>
          <w:p w14:paraId="672B3D4D" w14:textId="32BE1782" w:rsidR="00995B5D" w:rsidRPr="00290607" w:rsidRDefault="00995B5D" w:rsidP="004E24AC">
            <w:pPr>
              <w:jc w:val="center"/>
            </w:pPr>
            <w:r>
              <w:t>2</w:t>
            </w:r>
          </w:p>
        </w:tc>
        <w:tc>
          <w:tcPr>
            <w:tcW w:w="1231" w:type="dxa"/>
            <w:vAlign w:val="center"/>
          </w:tcPr>
          <w:p w14:paraId="093793FB" w14:textId="6D808E2F" w:rsidR="00995B5D" w:rsidRDefault="004E24AC" w:rsidP="004E24AC">
            <w:pPr>
              <w:jc w:val="center"/>
            </w:pPr>
            <w:r>
              <w:t>“</w:t>
            </w:r>
            <w:r w:rsidR="00995B5D" w:rsidRPr="00290607">
              <w:t>MIN</w:t>
            </w:r>
            <w:r>
              <w:t>”</w:t>
            </w:r>
          </w:p>
        </w:tc>
        <w:tc>
          <w:tcPr>
            <w:tcW w:w="6484" w:type="dxa"/>
            <w:vAlign w:val="center"/>
          </w:tcPr>
          <w:p w14:paraId="3434C90B" w14:textId="59F96674" w:rsidR="00995B5D" w:rsidRDefault="00995B5D" w:rsidP="00F80DA3">
            <w:r>
              <w:t>Direction of the linear programming</w:t>
            </w:r>
          </w:p>
        </w:tc>
      </w:tr>
      <w:tr w:rsidR="00995B5D" w14:paraId="18A66C48" w14:textId="77777777" w:rsidTr="00B0473B">
        <w:tc>
          <w:tcPr>
            <w:tcW w:w="1635" w:type="dxa"/>
            <w:vAlign w:val="center"/>
          </w:tcPr>
          <w:p w14:paraId="073379FF" w14:textId="4198995D" w:rsidR="00995B5D" w:rsidRDefault="00995B5D" w:rsidP="004E24AC">
            <w:pPr>
              <w:jc w:val="center"/>
            </w:pPr>
            <w:r>
              <w:t>3</w:t>
            </w:r>
          </w:p>
        </w:tc>
        <w:tc>
          <w:tcPr>
            <w:tcW w:w="1231" w:type="dxa"/>
            <w:vAlign w:val="center"/>
          </w:tcPr>
          <w:p w14:paraId="02B77C34" w14:textId="77DBA04D" w:rsidR="00995B5D" w:rsidRDefault="004E24AC" w:rsidP="004E24AC">
            <w:pPr>
              <w:jc w:val="center"/>
            </w:pPr>
            <w:r>
              <w:t>X</w:t>
            </w:r>
          </w:p>
        </w:tc>
        <w:tc>
          <w:tcPr>
            <w:tcW w:w="6484" w:type="dxa"/>
            <w:vAlign w:val="center"/>
          </w:tcPr>
          <w:p w14:paraId="00042B37" w14:textId="6B9AA529" w:rsidR="004E24AC" w:rsidRDefault="004E24AC" w:rsidP="00F80DA3">
            <w:r>
              <w:t>Number of values in the txt file:</w:t>
            </w:r>
          </w:p>
          <w:p w14:paraId="06B0E558" w14:textId="77777777" w:rsidR="004E24AC" w:rsidRDefault="004E24AC" w:rsidP="00F80DA3"/>
          <w:p w14:paraId="50513C64" w14:textId="516DC5CC" w:rsidR="004E24AC" w:rsidRDefault="007C129D" w:rsidP="00F80DA3">
            <w:r>
              <w:t xml:space="preserve">X = </w:t>
            </w:r>
            <w:r w:rsidR="004E24AC" w:rsidRPr="004E24AC">
              <w:t>(</w:t>
            </w:r>
            <w:r>
              <w:t>N+1)*</w:t>
            </w:r>
            <w:r w:rsidR="00214995">
              <w:t>C</w:t>
            </w:r>
            <w:r>
              <w:t xml:space="preserve"> </w:t>
            </w:r>
            <w:r w:rsidR="004E24AC" w:rsidRPr="004E24AC">
              <w:t>+</w:t>
            </w:r>
            <w:r>
              <w:t xml:space="preserve"> </w:t>
            </w:r>
            <w:r w:rsidR="004E24AC" w:rsidRPr="004E24AC">
              <w:t>5+</w:t>
            </w:r>
            <w:r>
              <w:t xml:space="preserve"> N</w:t>
            </w:r>
          </w:p>
          <w:p w14:paraId="542488F1" w14:textId="4FDC4509" w:rsidR="00F80DA3" w:rsidRDefault="00F80DA3" w:rsidP="00F80DA3"/>
        </w:tc>
      </w:tr>
      <w:tr w:rsidR="00995B5D" w14:paraId="111617DE" w14:textId="77777777" w:rsidTr="00B0473B">
        <w:tc>
          <w:tcPr>
            <w:tcW w:w="1635" w:type="dxa"/>
            <w:vAlign w:val="center"/>
          </w:tcPr>
          <w:p w14:paraId="7CAEBA50" w14:textId="4B5B06CF" w:rsidR="00995B5D" w:rsidRDefault="00995B5D" w:rsidP="004E24AC">
            <w:pPr>
              <w:jc w:val="center"/>
            </w:pPr>
            <w:r>
              <w:t>4</w:t>
            </w:r>
          </w:p>
        </w:tc>
        <w:tc>
          <w:tcPr>
            <w:tcW w:w="1231" w:type="dxa"/>
            <w:vAlign w:val="center"/>
          </w:tcPr>
          <w:p w14:paraId="4394D1C2" w14:textId="34C2F7DC" w:rsidR="00995B5D" w:rsidRDefault="004E24AC" w:rsidP="004E24AC">
            <w:pPr>
              <w:jc w:val="center"/>
            </w:pPr>
            <w:r>
              <w:t>N</w:t>
            </w:r>
          </w:p>
        </w:tc>
        <w:tc>
          <w:tcPr>
            <w:tcW w:w="6484" w:type="dxa"/>
            <w:vAlign w:val="center"/>
          </w:tcPr>
          <w:p w14:paraId="3F3FE3E1" w14:textId="4715F036" w:rsidR="00995B5D" w:rsidRDefault="00995B5D" w:rsidP="00F80DA3">
            <w:r>
              <w:t>Number of foods to try to generate the meal plan</w:t>
            </w:r>
          </w:p>
        </w:tc>
      </w:tr>
      <w:tr w:rsidR="00995B5D" w14:paraId="051AEFDC" w14:textId="77777777" w:rsidTr="00B0473B">
        <w:tc>
          <w:tcPr>
            <w:tcW w:w="1635" w:type="dxa"/>
            <w:vAlign w:val="center"/>
          </w:tcPr>
          <w:p w14:paraId="53F5CCF8" w14:textId="3D0B025A" w:rsidR="00995B5D" w:rsidRPr="00290607" w:rsidRDefault="00995B5D" w:rsidP="004E24AC">
            <w:pPr>
              <w:jc w:val="center"/>
            </w:pPr>
            <w:r>
              <w:t>5</w:t>
            </w:r>
          </w:p>
        </w:tc>
        <w:tc>
          <w:tcPr>
            <w:tcW w:w="1231" w:type="dxa"/>
            <w:vAlign w:val="center"/>
          </w:tcPr>
          <w:p w14:paraId="179E4D0F" w14:textId="7F440524" w:rsidR="00995B5D" w:rsidRDefault="00B0473B" w:rsidP="004E24AC">
            <w:pPr>
              <w:jc w:val="center"/>
            </w:pPr>
            <w:r>
              <w:t>C</w:t>
            </w:r>
          </w:p>
        </w:tc>
        <w:tc>
          <w:tcPr>
            <w:tcW w:w="6484" w:type="dxa"/>
            <w:vAlign w:val="center"/>
          </w:tcPr>
          <w:p w14:paraId="2EFEEEC6" w14:textId="0BF204E1" w:rsidR="00995B5D" w:rsidRDefault="00995B5D" w:rsidP="00F80DA3">
            <w:r>
              <w:t>Number of constraints for each food</w:t>
            </w:r>
          </w:p>
        </w:tc>
      </w:tr>
      <w:tr w:rsidR="00995B5D" w14:paraId="375F3E5C" w14:textId="77777777" w:rsidTr="00B0473B">
        <w:tc>
          <w:tcPr>
            <w:tcW w:w="1635" w:type="dxa"/>
            <w:vAlign w:val="center"/>
          </w:tcPr>
          <w:p w14:paraId="006F851D" w14:textId="52CE9365" w:rsidR="00995B5D" w:rsidRDefault="004E24AC" w:rsidP="004E24AC">
            <w:pPr>
              <w:jc w:val="center"/>
            </w:pPr>
            <w:r>
              <w:t>6</w:t>
            </w:r>
            <w:r w:rsidR="00F80DA3">
              <w:t xml:space="preserve"> to 6+N-1</w:t>
            </w:r>
          </w:p>
        </w:tc>
        <w:tc>
          <w:tcPr>
            <w:tcW w:w="1231" w:type="dxa"/>
            <w:vAlign w:val="center"/>
          </w:tcPr>
          <w:p w14:paraId="75707ACC" w14:textId="7DBECAB2" w:rsidR="00995B5D" w:rsidRDefault="00596BDC" w:rsidP="004E24AC">
            <w:pPr>
              <w:jc w:val="center"/>
            </w:pPr>
            <w:r>
              <w:t>“1”</w:t>
            </w:r>
          </w:p>
        </w:tc>
        <w:tc>
          <w:tcPr>
            <w:tcW w:w="6484" w:type="dxa"/>
            <w:vAlign w:val="center"/>
          </w:tcPr>
          <w:p w14:paraId="7723E6EE" w14:textId="2BD8CD21" w:rsidR="00995B5D" w:rsidRDefault="00B0473B" w:rsidP="00F80DA3">
            <w:r>
              <w:t>Constant 1 to define the Linear Programming Problem</w:t>
            </w:r>
          </w:p>
        </w:tc>
      </w:tr>
      <w:tr w:rsidR="00995B5D" w14:paraId="645A6038" w14:textId="77777777" w:rsidTr="00B0473B">
        <w:tc>
          <w:tcPr>
            <w:tcW w:w="1635" w:type="dxa"/>
            <w:vAlign w:val="center"/>
          </w:tcPr>
          <w:p w14:paraId="5DDB83E0" w14:textId="34FF3E0F" w:rsidR="00995B5D" w:rsidRDefault="00B0473B" w:rsidP="004E24AC">
            <w:pPr>
              <w:jc w:val="center"/>
            </w:pPr>
            <w:r>
              <w:t xml:space="preserve">6+N to </w:t>
            </w:r>
            <w:r w:rsidR="0046129A">
              <w:t>X</w:t>
            </w:r>
          </w:p>
        </w:tc>
        <w:tc>
          <w:tcPr>
            <w:tcW w:w="1231" w:type="dxa"/>
            <w:vAlign w:val="center"/>
          </w:tcPr>
          <w:p w14:paraId="5BE819AD" w14:textId="3CD1DF08" w:rsidR="00995B5D" w:rsidRDefault="00B0473B" w:rsidP="004E24AC">
            <w:pPr>
              <w:jc w:val="center"/>
            </w:pPr>
            <w:r>
              <w:t>Ci</w:t>
            </w:r>
          </w:p>
        </w:tc>
        <w:tc>
          <w:tcPr>
            <w:tcW w:w="6484" w:type="dxa"/>
            <w:vAlign w:val="center"/>
          </w:tcPr>
          <w:p w14:paraId="722DDBE9" w14:textId="6147616E" w:rsidR="00995B5D" w:rsidRDefault="00B0473B" w:rsidP="00F80DA3">
            <w:r>
              <w:t>Coefficients of the variables of the constraints</w:t>
            </w:r>
          </w:p>
        </w:tc>
      </w:tr>
    </w:tbl>
    <w:p w14:paraId="042FC163" w14:textId="77777777" w:rsidR="00290607" w:rsidRDefault="00290607" w:rsidP="00DE5F87">
      <w:pPr>
        <w:jc w:val="both"/>
      </w:pPr>
    </w:p>
    <w:p w14:paraId="0D9E7345" w14:textId="3C6A8E40" w:rsidR="00BE5569" w:rsidRDefault="00BE5569" w:rsidP="00DE5F87">
      <w:pPr>
        <w:jc w:val="both"/>
      </w:pPr>
      <w:r>
        <w:t xml:space="preserve">This file is read by the glpk.exe file and the result of the calculation is returned to the </w:t>
      </w:r>
      <w:proofErr w:type="spellStart"/>
      <w:r>
        <w:t>php</w:t>
      </w:r>
      <w:proofErr w:type="spellEnd"/>
      <w:r>
        <w:t xml:space="preserve"> file </w:t>
      </w:r>
      <w:proofErr w:type="spellStart"/>
      <w:r>
        <w:t>LPScript</w:t>
      </w:r>
      <w:proofErr w:type="spellEnd"/>
      <w:r>
        <w:t xml:space="preserve">. To create the </w:t>
      </w:r>
      <w:proofErr w:type="spellStart"/>
      <w:r>
        <w:t>glpk</w:t>
      </w:r>
      <w:proofErr w:type="spellEnd"/>
      <w:r>
        <w:t xml:space="preserve"> file, we have </w:t>
      </w:r>
      <w:r w:rsidR="00646F70">
        <w:t>had to</w:t>
      </w:r>
      <w:r>
        <w:t xml:space="preserve"> install the </w:t>
      </w:r>
      <w:proofErr w:type="spellStart"/>
      <w:r>
        <w:t>glpk</w:t>
      </w:r>
      <w:proofErr w:type="spellEnd"/>
      <w:r>
        <w:t xml:space="preserve"> package and compile the final file</w:t>
      </w:r>
      <w:r w:rsidR="00646F70">
        <w:t>.</w:t>
      </w:r>
      <w:r w:rsidR="002F24CB">
        <w:t xml:space="preserve"> The instructions and code to do it can be found on </w:t>
      </w:r>
      <w:r w:rsidR="002F24CB">
        <w:t>[4]</w:t>
      </w:r>
      <w:bookmarkStart w:id="1" w:name="_GoBack"/>
      <w:bookmarkEnd w:id="1"/>
    </w:p>
    <w:p w14:paraId="49561F9A" w14:textId="77777777" w:rsidR="00C45466" w:rsidRDefault="00C45466" w:rsidP="00DE5F87">
      <w:pPr>
        <w:jc w:val="both"/>
      </w:pPr>
    </w:p>
    <w:p w14:paraId="67F8B5E2" w14:textId="77777777" w:rsidR="00ED6BC1" w:rsidRDefault="00ED6BC1" w:rsidP="00113644">
      <w:pPr>
        <w:spacing w:after="240"/>
        <w:jc w:val="both"/>
      </w:pPr>
    </w:p>
    <w:p w14:paraId="4B66926A" w14:textId="77777777" w:rsidR="00ED6BC1" w:rsidRDefault="00ED6BC1" w:rsidP="00B656B3">
      <w:pPr>
        <w:pStyle w:val="Heading1"/>
      </w:pPr>
      <w:r>
        <w:lastRenderedPageBreak/>
        <w:t>References</w:t>
      </w:r>
    </w:p>
    <w:p w14:paraId="390BDB41" w14:textId="77777777" w:rsidR="00B34166" w:rsidRPr="00B34166" w:rsidRDefault="00B34166" w:rsidP="00B34166"/>
    <w:p w14:paraId="16E711ED" w14:textId="77777777" w:rsidR="007702AE" w:rsidRDefault="007702AE" w:rsidP="00B53B86">
      <w:pPr>
        <w:ind w:left="720" w:hanging="720"/>
      </w:pPr>
      <w:r>
        <w:t>[1]</w:t>
      </w:r>
      <w:r w:rsidR="00B34166">
        <w:t xml:space="preserve"> </w:t>
      </w:r>
      <w:r w:rsidR="00B34166">
        <w:rPr>
          <w:noProof/>
        </w:rPr>
        <w:t xml:space="preserve">US Department of Agriculture - Agricultural Research Service. </w:t>
      </w:r>
      <w:r w:rsidR="00AE4A72">
        <w:rPr>
          <w:noProof/>
        </w:rPr>
        <w:t>“USDA</w:t>
      </w:r>
      <w:r w:rsidR="00B34166" w:rsidRPr="00B34166">
        <w:rPr>
          <w:noProof/>
        </w:rPr>
        <w:t xml:space="preserve"> National Nutrient Database for Standard Reference</w:t>
      </w:r>
      <w:r w:rsidR="00B34166">
        <w:rPr>
          <w:noProof/>
        </w:rPr>
        <w:t>." 08/01/2014</w:t>
      </w:r>
      <w:r w:rsidR="00B53B86">
        <w:rPr>
          <w:noProof/>
        </w:rPr>
        <w:t xml:space="preserve"> </w:t>
      </w:r>
      <w:r w:rsidR="00B34166" w:rsidRPr="00781A26">
        <w:t>http://www.ars.usda.gov/Services/docs.htm?docid=8964</w:t>
      </w:r>
    </w:p>
    <w:p w14:paraId="39A76540" w14:textId="77777777" w:rsidR="00B34166" w:rsidRDefault="007702AE" w:rsidP="00B53B86">
      <w:pPr>
        <w:ind w:left="720" w:hanging="720"/>
      </w:pPr>
      <w:r>
        <w:t xml:space="preserve">[2] </w:t>
      </w:r>
      <w:r w:rsidR="00B34166">
        <w:rPr>
          <w:noProof/>
        </w:rPr>
        <w:t xml:space="preserve">US Department of Agriculture - Agricultural Research Service. "USDA National Nutrient Database for Standard Reference - </w:t>
      </w:r>
      <w:r w:rsidR="00B34166" w:rsidRPr="00B34166">
        <w:rPr>
          <w:noProof/>
        </w:rPr>
        <w:t>Documentation and User Guide</w:t>
      </w:r>
      <w:r w:rsidR="00B34166">
        <w:rPr>
          <w:noProof/>
        </w:rPr>
        <w:t>" 08/01/2014 http://www.ars.usda.gov/SP2UserFiles/Place/80400525/Data/SR27/sr27_doc.pdf</w:t>
      </w:r>
      <w:r w:rsidR="00B34166">
        <w:t xml:space="preserve"> </w:t>
      </w:r>
    </w:p>
    <w:p w14:paraId="65E40BE9" w14:textId="77777777" w:rsidR="00B53B86" w:rsidRPr="0011197E" w:rsidRDefault="00B53B86" w:rsidP="0011197E">
      <w:pPr>
        <w:pStyle w:val="Bibliography"/>
        <w:ind w:left="720" w:hanging="720"/>
        <w:rPr>
          <w:noProof/>
          <w:sz w:val="24"/>
          <w:szCs w:val="24"/>
        </w:rPr>
      </w:pPr>
      <w:r>
        <w:t xml:space="preserve">[3] </w:t>
      </w:r>
      <w:r>
        <w:rPr>
          <w:noProof/>
        </w:rPr>
        <w:t xml:space="preserve">Jennifer J. Otten, Jennifer Pitzi Hellwig, Linda D. Meyers. 2006. </w:t>
      </w:r>
      <w:r>
        <w:rPr>
          <w:i/>
          <w:iCs/>
          <w:noProof/>
        </w:rPr>
        <w:t>Dietary Reference Intake: the essential guide to nutrient requirements.</w:t>
      </w:r>
      <w:r>
        <w:rPr>
          <w:noProof/>
        </w:rPr>
        <w:t xml:space="preserve"> Washington, DC: National Academies Press.</w:t>
      </w:r>
    </w:p>
    <w:p w14:paraId="78A9C44E" w14:textId="77777777" w:rsidR="00B53B86" w:rsidRDefault="00B53B86" w:rsidP="0011197E">
      <w:pPr>
        <w:ind w:left="720" w:hanging="720"/>
      </w:pPr>
      <w:r>
        <w:t xml:space="preserve">[4] </w:t>
      </w:r>
      <w:r w:rsidR="008E34FF" w:rsidRPr="008E34FF">
        <w:t>GNU project</w:t>
      </w:r>
      <w:r w:rsidR="008E34FF">
        <w:t>. “</w:t>
      </w:r>
      <w:r w:rsidR="008E34FF" w:rsidRPr="008E34FF">
        <w:t>GLPK (GNU Linear Programming Kit)</w:t>
      </w:r>
      <w:r w:rsidR="0011197E">
        <w:t>.</w:t>
      </w:r>
      <w:r w:rsidR="008E34FF">
        <w:t>”</w:t>
      </w:r>
      <w:r w:rsidR="0011197E">
        <w:t xml:space="preserve"> </w:t>
      </w:r>
      <w:r w:rsidR="0011197E">
        <w:rPr>
          <w:noProof/>
        </w:rPr>
        <w:t xml:space="preserve">08/01/2014. </w:t>
      </w:r>
      <w:r w:rsidR="0011197E" w:rsidRPr="0011197E">
        <w:rPr>
          <w:noProof/>
        </w:rPr>
        <w:t>https://www.gnu.org/software/glpk/</w:t>
      </w:r>
    </w:p>
    <w:p w14:paraId="23DCDC4C" w14:textId="77777777" w:rsidR="00B53B86" w:rsidRDefault="00B53B86" w:rsidP="00B53B86"/>
    <w:sectPr w:rsidR="00B53B86" w:rsidSect="0059464D">
      <w:type w:val="continuous"/>
      <w:pgSz w:w="12240" w:h="15840"/>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mbria-Bold">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F7"/>
    <w:rsid w:val="000115AC"/>
    <w:rsid w:val="00027061"/>
    <w:rsid w:val="000358A1"/>
    <w:rsid w:val="00070EEF"/>
    <w:rsid w:val="00072B48"/>
    <w:rsid w:val="000859FA"/>
    <w:rsid w:val="000A69FD"/>
    <w:rsid w:val="000B08CA"/>
    <w:rsid w:val="000E20C4"/>
    <w:rsid w:val="000F3B9D"/>
    <w:rsid w:val="000F5D8E"/>
    <w:rsid w:val="0011197E"/>
    <w:rsid w:val="00113644"/>
    <w:rsid w:val="001152F2"/>
    <w:rsid w:val="00157AAF"/>
    <w:rsid w:val="0016051E"/>
    <w:rsid w:val="001658FD"/>
    <w:rsid w:val="00184B37"/>
    <w:rsid w:val="00184C87"/>
    <w:rsid w:val="0018707F"/>
    <w:rsid w:val="001C2D74"/>
    <w:rsid w:val="001D1FBF"/>
    <w:rsid w:val="001D3751"/>
    <w:rsid w:val="001D3F66"/>
    <w:rsid w:val="001D4661"/>
    <w:rsid w:val="001E22CC"/>
    <w:rsid w:val="001F7F18"/>
    <w:rsid w:val="00206667"/>
    <w:rsid w:val="00214995"/>
    <w:rsid w:val="0021687D"/>
    <w:rsid w:val="00231E05"/>
    <w:rsid w:val="00235DE4"/>
    <w:rsid w:val="00236D2A"/>
    <w:rsid w:val="00290607"/>
    <w:rsid w:val="002934A2"/>
    <w:rsid w:val="002A5DA3"/>
    <w:rsid w:val="002B3980"/>
    <w:rsid w:val="002B6107"/>
    <w:rsid w:val="002C0B4B"/>
    <w:rsid w:val="002C33AA"/>
    <w:rsid w:val="002C6D99"/>
    <w:rsid w:val="002F24CB"/>
    <w:rsid w:val="002F7036"/>
    <w:rsid w:val="00311008"/>
    <w:rsid w:val="003157A5"/>
    <w:rsid w:val="00327053"/>
    <w:rsid w:val="003312EA"/>
    <w:rsid w:val="00344C11"/>
    <w:rsid w:val="00345C2D"/>
    <w:rsid w:val="00361D7D"/>
    <w:rsid w:val="003624F3"/>
    <w:rsid w:val="00377B41"/>
    <w:rsid w:val="00395979"/>
    <w:rsid w:val="003A6A77"/>
    <w:rsid w:val="003B0749"/>
    <w:rsid w:val="003B3AF3"/>
    <w:rsid w:val="003D328F"/>
    <w:rsid w:val="003D61A8"/>
    <w:rsid w:val="003E385C"/>
    <w:rsid w:val="003F32D5"/>
    <w:rsid w:val="00414DF0"/>
    <w:rsid w:val="0042713E"/>
    <w:rsid w:val="00436273"/>
    <w:rsid w:val="00442C2F"/>
    <w:rsid w:val="004476D4"/>
    <w:rsid w:val="0045139B"/>
    <w:rsid w:val="0046129A"/>
    <w:rsid w:val="004649BA"/>
    <w:rsid w:val="00465F49"/>
    <w:rsid w:val="00470D42"/>
    <w:rsid w:val="004804B2"/>
    <w:rsid w:val="0049550F"/>
    <w:rsid w:val="00496218"/>
    <w:rsid w:val="004A0EDC"/>
    <w:rsid w:val="004C6FA9"/>
    <w:rsid w:val="004D0B60"/>
    <w:rsid w:val="004D4842"/>
    <w:rsid w:val="004E24AC"/>
    <w:rsid w:val="004E363D"/>
    <w:rsid w:val="00541871"/>
    <w:rsid w:val="0055209D"/>
    <w:rsid w:val="005826DC"/>
    <w:rsid w:val="0058534C"/>
    <w:rsid w:val="00590377"/>
    <w:rsid w:val="0059464D"/>
    <w:rsid w:val="00596BDC"/>
    <w:rsid w:val="005A1F9F"/>
    <w:rsid w:val="005A589B"/>
    <w:rsid w:val="005B418E"/>
    <w:rsid w:val="005C3F2C"/>
    <w:rsid w:val="005C7D5D"/>
    <w:rsid w:val="005D5098"/>
    <w:rsid w:val="005E18EA"/>
    <w:rsid w:val="005E7C67"/>
    <w:rsid w:val="00613108"/>
    <w:rsid w:val="00635E6B"/>
    <w:rsid w:val="0063710A"/>
    <w:rsid w:val="00646F70"/>
    <w:rsid w:val="006600B4"/>
    <w:rsid w:val="0066209C"/>
    <w:rsid w:val="006819EA"/>
    <w:rsid w:val="00695136"/>
    <w:rsid w:val="006E0754"/>
    <w:rsid w:val="006E1DFC"/>
    <w:rsid w:val="00701080"/>
    <w:rsid w:val="007419B0"/>
    <w:rsid w:val="00746992"/>
    <w:rsid w:val="00755C0C"/>
    <w:rsid w:val="007702AE"/>
    <w:rsid w:val="0077439F"/>
    <w:rsid w:val="007816A5"/>
    <w:rsid w:val="00781A26"/>
    <w:rsid w:val="00794314"/>
    <w:rsid w:val="007A0469"/>
    <w:rsid w:val="007A79B0"/>
    <w:rsid w:val="007B0472"/>
    <w:rsid w:val="007B5FDE"/>
    <w:rsid w:val="007C022C"/>
    <w:rsid w:val="007C129D"/>
    <w:rsid w:val="007C2791"/>
    <w:rsid w:val="007C39ED"/>
    <w:rsid w:val="007C6652"/>
    <w:rsid w:val="007D1B4B"/>
    <w:rsid w:val="007E067F"/>
    <w:rsid w:val="007F2D6A"/>
    <w:rsid w:val="00805D3F"/>
    <w:rsid w:val="00823AF1"/>
    <w:rsid w:val="008478CD"/>
    <w:rsid w:val="0086206C"/>
    <w:rsid w:val="00864DA6"/>
    <w:rsid w:val="00871E72"/>
    <w:rsid w:val="0088699C"/>
    <w:rsid w:val="008A64A8"/>
    <w:rsid w:val="008B3DDD"/>
    <w:rsid w:val="008C2C36"/>
    <w:rsid w:val="008C69AC"/>
    <w:rsid w:val="008E24B7"/>
    <w:rsid w:val="008E34FF"/>
    <w:rsid w:val="008E4183"/>
    <w:rsid w:val="008E7243"/>
    <w:rsid w:val="008F6C27"/>
    <w:rsid w:val="008F7D53"/>
    <w:rsid w:val="00916A7A"/>
    <w:rsid w:val="00945FF5"/>
    <w:rsid w:val="00947BF3"/>
    <w:rsid w:val="00954909"/>
    <w:rsid w:val="00954998"/>
    <w:rsid w:val="00956E7F"/>
    <w:rsid w:val="009648C1"/>
    <w:rsid w:val="00967751"/>
    <w:rsid w:val="00995B5D"/>
    <w:rsid w:val="00996BBD"/>
    <w:rsid w:val="009A3669"/>
    <w:rsid w:val="009A6247"/>
    <w:rsid w:val="009C42FA"/>
    <w:rsid w:val="009D67DE"/>
    <w:rsid w:val="009D7702"/>
    <w:rsid w:val="009F118D"/>
    <w:rsid w:val="00A00080"/>
    <w:rsid w:val="00A028CA"/>
    <w:rsid w:val="00A12AAA"/>
    <w:rsid w:val="00A37F92"/>
    <w:rsid w:val="00A42A30"/>
    <w:rsid w:val="00A46067"/>
    <w:rsid w:val="00A51C45"/>
    <w:rsid w:val="00A53B98"/>
    <w:rsid w:val="00A55827"/>
    <w:rsid w:val="00A74E13"/>
    <w:rsid w:val="00A75967"/>
    <w:rsid w:val="00A85E7A"/>
    <w:rsid w:val="00A959ED"/>
    <w:rsid w:val="00AA21AC"/>
    <w:rsid w:val="00AA689B"/>
    <w:rsid w:val="00AB3536"/>
    <w:rsid w:val="00AC5DCD"/>
    <w:rsid w:val="00AD10C2"/>
    <w:rsid w:val="00AD1D21"/>
    <w:rsid w:val="00AE4A72"/>
    <w:rsid w:val="00AE6816"/>
    <w:rsid w:val="00AF4703"/>
    <w:rsid w:val="00B0473B"/>
    <w:rsid w:val="00B1186E"/>
    <w:rsid w:val="00B30064"/>
    <w:rsid w:val="00B34166"/>
    <w:rsid w:val="00B358F6"/>
    <w:rsid w:val="00B46891"/>
    <w:rsid w:val="00B53B86"/>
    <w:rsid w:val="00B6488D"/>
    <w:rsid w:val="00B656B3"/>
    <w:rsid w:val="00B6610E"/>
    <w:rsid w:val="00B760D1"/>
    <w:rsid w:val="00B870D8"/>
    <w:rsid w:val="00B91A80"/>
    <w:rsid w:val="00B96C8B"/>
    <w:rsid w:val="00BC0DB1"/>
    <w:rsid w:val="00BE19D5"/>
    <w:rsid w:val="00BE5569"/>
    <w:rsid w:val="00BE5756"/>
    <w:rsid w:val="00BF1D6A"/>
    <w:rsid w:val="00C01E35"/>
    <w:rsid w:val="00C049A8"/>
    <w:rsid w:val="00C1700D"/>
    <w:rsid w:val="00C173E2"/>
    <w:rsid w:val="00C32EE1"/>
    <w:rsid w:val="00C45466"/>
    <w:rsid w:val="00C5091E"/>
    <w:rsid w:val="00C65960"/>
    <w:rsid w:val="00C71A58"/>
    <w:rsid w:val="00CA282E"/>
    <w:rsid w:val="00CA645A"/>
    <w:rsid w:val="00CC566F"/>
    <w:rsid w:val="00CC5D18"/>
    <w:rsid w:val="00CD4524"/>
    <w:rsid w:val="00D01688"/>
    <w:rsid w:val="00D026D9"/>
    <w:rsid w:val="00D201D1"/>
    <w:rsid w:val="00D22EC8"/>
    <w:rsid w:val="00D44196"/>
    <w:rsid w:val="00D478F7"/>
    <w:rsid w:val="00D5704F"/>
    <w:rsid w:val="00D62402"/>
    <w:rsid w:val="00D638E0"/>
    <w:rsid w:val="00D75B5F"/>
    <w:rsid w:val="00DC0A66"/>
    <w:rsid w:val="00DE04AE"/>
    <w:rsid w:val="00DE177C"/>
    <w:rsid w:val="00DE242F"/>
    <w:rsid w:val="00DE5F87"/>
    <w:rsid w:val="00DF4532"/>
    <w:rsid w:val="00E14A44"/>
    <w:rsid w:val="00E43A25"/>
    <w:rsid w:val="00E474A1"/>
    <w:rsid w:val="00E51271"/>
    <w:rsid w:val="00E66369"/>
    <w:rsid w:val="00E867BB"/>
    <w:rsid w:val="00EA05B7"/>
    <w:rsid w:val="00EA146E"/>
    <w:rsid w:val="00EA3F4D"/>
    <w:rsid w:val="00ED0E3C"/>
    <w:rsid w:val="00ED3108"/>
    <w:rsid w:val="00ED54FE"/>
    <w:rsid w:val="00ED6BC1"/>
    <w:rsid w:val="00EF7882"/>
    <w:rsid w:val="00F06DB4"/>
    <w:rsid w:val="00F13ED8"/>
    <w:rsid w:val="00F2314F"/>
    <w:rsid w:val="00F3375E"/>
    <w:rsid w:val="00F50C67"/>
    <w:rsid w:val="00F54B91"/>
    <w:rsid w:val="00F64677"/>
    <w:rsid w:val="00F70730"/>
    <w:rsid w:val="00F72F9E"/>
    <w:rsid w:val="00F7674E"/>
    <w:rsid w:val="00F80DA3"/>
    <w:rsid w:val="00F8152F"/>
    <w:rsid w:val="00FA2EFE"/>
    <w:rsid w:val="00FB3A0C"/>
    <w:rsid w:val="00FB7F6E"/>
    <w:rsid w:val="00FD3028"/>
    <w:rsid w:val="00FE0BD2"/>
    <w:rsid w:val="00FF6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0E2EFA"/>
  <w15:docId w15:val="{79BDB9F2-1317-4ABC-B7D0-78649ABBD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804B2"/>
    <w:pPr>
      <w:keepNext/>
      <w:keepLines/>
      <w:spacing w:before="240" w:after="0"/>
      <w:outlineLvl w:val="0"/>
    </w:pPr>
    <w:rPr>
      <w:rFonts w:asciiTheme="majorHAnsi" w:eastAsiaTheme="majorEastAsia" w:hAnsiTheme="majorHAnsi" w:cstheme="majorBidi"/>
      <w:color w:val="535356" w:themeColor="accent1" w:themeShade="BF"/>
      <w:sz w:val="32"/>
      <w:szCs w:val="32"/>
    </w:rPr>
  </w:style>
  <w:style w:type="paragraph" w:styleId="Heading2">
    <w:name w:val="heading 2"/>
    <w:basedOn w:val="Normal"/>
    <w:next w:val="Normal"/>
    <w:link w:val="Heading2Char"/>
    <w:uiPriority w:val="9"/>
    <w:unhideWhenUsed/>
    <w:qFormat/>
    <w:rsid w:val="001D3F66"/>
    <w:pPr>
      <w:keepNext/>
      <w:keepLines/>
      <w:spacing w:before="40" w:after="0"/>
      <w:outlineLvl w:val="1"/>
    </w:pPr>
    <w:rPr>
      <w:rFonts w:asciiTheme="majorHAnsi" w:eastAsiaTheme="majorEastAsia" w:hAnsiTheme="majorHAnsi" w:cstheme="majorBidi"/>
      <w:color w:val="535356" w:themeColor="accent1" w:themeShade="BF"/>
      <w:sz w:val="26"/>
      <w:szCs w:val="26"/>
    </w:rPr>
  </w:style>
  <w:style w:type="paragraph" w:styleId="Heading3">
    <w:name w:val="heading 3"/>
    <w:basedOn w:val="Normal"/>
    <w:next w:val="Normal"/>
    <w:link w:val="Heading3Char"/>
    <w:uiPriority w:val="9"/>
    <w:unhideWhenUsed/>
    <w:qFormat/>
    <w:rsid w:val="001D3F66"/>
    <w:pPr>
      <w:keepNext/>
      <w:keepLines/>
      <w:spacing w:before="40" w:after="0"/>
      <w:outlineLvl w:val="2"/>
    </w:pPr>
    <w:rPr>
      <w:rFonts w:asciiTheme="majorHAnsi" w:eastAsiaTheme="majorEastAsia" w:hAnsiTheme="majorHAnsi" w:cstheme="majorBidi"/>
      <w:color w:val="373739" w:themeColor="accent1" w:themeShade="7F"/>
      <w:sz w:val="24"/>
      <w:szCs w:val="24"/>
    </w:rPr>
  </w:style>
  <w:style w:type="paragraph" w:styleId="Heading4">
    <w:name w:val="heading 4"/>
    <w:basedOn w:val="Normal"/>
    <w:next w:val="Normal"/>
    <w:link w:val="Heading4Char"/>
    <w:uiPriority w:val="9"/>
    <w:unhideWhenUsed/>
    <w:qFormat/>
    <w:rsid w:val="001D3F66"/>
    <w:pPr>
      <w:keepNext/>
      <w:keepLines/>
      <w:spacing w:before="40" w:after="0"/>
      <w:outlineLvl w:val="3"/>
    </w:pPr>
    <w:rPr>
      <w:rFonts w:asciiTheme="majorHAnsi" w:eastAsiaTheme="majorEastAsia" w:hAnsiTheme="majorHAnsi" w:cstheme="majorBidi"/>
      <w:i/>
      <w:iCs/>
      <w:color w:val="535356" w:themeColor="accent1" w:themeShade="BF"/>
    </w:rPr>
  </w:style>
  <w:style w:type="paragraph" w:styleId="Heading5">
    <w:name w:val="heading 5"/>
    <w:basedOn w:val="Normal"/>
    <w:next w:val="Normal"/>
    <w:link w:val="Heading5Char"/>
    <w:uiPriority w:val="9"/>
    <w:unhideWhenUsed/>
    <w:qFormat/>
    <w:rsid w:val="001D3F66"/>
    <w:pPr>
      <w:keepNext/>
      <w:keepLines/>
      <w:spacing w:before="40" w:after="0"/>
      <w:outlineLvl w:val="4"/>
    </w:pPr>
    <w:rPr>
      <w:rFonts w:asciiTheme="majorHAnsi" w:eastAsiaTheme="majorEastAsia" w:hAnsiTheme="majorHAnsi" w:cstheme="majorBidi"/>
      <w:color w:val="53535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4B2"/>
    <w:rPr>
      <w:rFonts w:asciiTheme="majorHAnsi" w:eastAsiaTheme="majorEastAsia" w:hAnsiTheme="majorHAnsi" w:cstheme="majorBidi"/>
      <w:color w:val="535356" w:themeColor="accent1" w:themeShade="BF"/>
      <w:sz w:val="32"/>
      <w:szCs w:val="32"/>
    </w:rPr>
  </w:style>
  <w:style w:type="character" w:styleId="Hyperlink">
    <w:name w:val="Hyperlink"/>
    <w:basedOn w:val="DefaultParagraphFont"/>
    <w:uiPriority w:val="99"/>
    <w:unhideWhenUsed/>
    <w:rsid w:val="005C3F2C"/>
    <w:rPr>
      <w:color w:val="67AABF" w:themeColor="hyperlink"/>
      <w:u w:val="single"/>
    </w:rPr>
  </w:style>
  <w:style w:type="character" w:customStyle="1" w:styleId="Heading2Char">
    <w:name w:val="Heading 2 Char"/>
    <w:basedOn w:val="DefaultParagraphFont"/>
    <w:link w:val="Heading2"/>
    <w:uiPriority w:val="9"/>
    <w:rsid w:val="001D3F66"/>
    <w:rPr>
      <w:rFonts w:asciiTheme="majorHAnsi" w:eastAsiaTheme="majorEastAsia" w:hAnsiTheme="majorHAnsi" w:cstheme="majorBidi"/>
      <w:color w:val="535356" w:themeColor="accent1" w:themeShade="BF"/>
      <w:sz w:val="26"/>
      <w:szCs w:val="26"/>
    </w:rPr>
  </w:style>
  <w:style w:type="character" w:customStyle="1" w:styleId="Heading3Char">
    <w:name w:val="Heading 3 Char"/>
    <w:basedOn w:val="DefaultParagraphFont"/>
    <w:link w:val="Heading3"/>
    <w:uiPriority w:val="9"/>
    <w:rsid w:val="001D3F66"/>
    <w:rPr>
      <w:rFonts w:asciiTheme="majorHAnsi" w:eastAsiaTheme="majorEastAsia" w:hAnsiTheme="majorHAnsi" w:cstheme="majorBidi"/>
      <w:color w:val="373739" w:themeColor="accent1" w:themeShade="7F"/>
      <w:sz w:val="24"/>
      <w:szCs w:val="24"/>
    </w:rPr>
  </w:style>
  <w:style w:type="character" w:customStyle="1" w:styleId="Heading4Char">
    <w:name w:val="Heading 4 Char"/>
    <w:basedOn w:val="DefaultParagraphFont"/>
    <w:link w:val="Heading4"/>
    <w:uiPriority w:val="9"/>
    <w:rsid w:val="001D3F66"/>
    <w:rPr>
      <w:rFonts w:asciiTheme="majorHAnsi" w:eastAsiaTheme="majorEastAsia" w:hAnsiTheme="majorHAnsi" w:cstheme="majorBidi"/>
      <w:i/>
      <w:iCs/>
      <w:color w:val="535356" w:themeColor="accent1" w:themeShade="BF"/>
    </w:rPr>
  </w:style>
  <w:style w:type="character" w:customStyle="1" w:styleId="Heading5Char">
    <w:name w:val="Heading 5 Char"/>
    <w:basedOn w:val="DefaultParagraphFont"/>
    <w:link w:val="Heading5"/>
    <w:uiPriority w:val="9"/>
    <w:rsid w:val="001D3F66"/>
    <w:rPr>
      <w:rFonts w:asciiTheme="majorHAnsi" w:eastAsiaTheme="majorEastAsia" w:hAnsiTheme="majorHAnsi" w:cstheme="majorBidi"/>
      <w:color w:val="535356" w:themeColor="accent1" w:themeShade="BF"/>
    </w:rPr>
  </w:style>
  <w:style w:type="table" w:customStyle="1" w:styleId="GridTable4-Accent61">
    <w:name w:val="Grid Table 4 - Accent 61"/>
    <w:basedOn w:val="TableNormal"/>
    <w:uiPriority w:val="49"/>
    <w:rsid w:val="00F64677"/>
    <w:pPr>
      <w:spacing w:after="0" w:line="240" w:lineRule="auto"/>
    </w:pPr>
    <w:tblPr>
      <w:tblStyleRowBandSize w:val="1"/>
      <w:tblStyleColBandSize w:val="1"/>
      <w:tblBorders>
        <w:top w:val="single" w:sz="4" w:space="0" w:color="C3AAA0" w:themeColor="accent6" w:themeTint="99"/>
        <w:left w:val="single" w:sz="4" w:space="0" w:color="C3AAA0" w:themeColor="accent6" w:themeTint="99"/>
        <w:bottom w:val="single" w:sz="4" w:space="0" w:color="C3AAA0" w:themeColor="accent6" w:themeTint="99"/>
        <w:right w:val="single" w:sz="4" w:space="0" w:color="C3AAA0" w:themeColor="accent6" w:themeTint="99"/>
        <w:insideH w:val="single" w:sz="4" w:space="0" w:color="C3AAA0" w:themeColor="accent6" w:themeTint="99"/>
        <w:insideV w:val="single" w:sz="4" w:space="0" w:color="C3AAA0" w:themeColor="accent6" w:themeTint="99"/>
      </w:tblBorders>
    </w:tblPr>
    <w:tblStylePr w:type="firstRow">
      <w:rPr>
        <w:b/>
        <w:bCs/>
        <w:color w:val="FFFFFF" w:themeColor="background1"/>
      </w:rPr>
      <w:tblPr/>
      <w:tcPr>
        <w:tcBorders>
          <w:top w:val="single" w:sz="4" w:space="0" w:color="9B7362" w:themeColor="accent6"/>
          <w:left w:val="single" w:sz="4" w:space="0" w:color="9B7362" w:themeColor="accent6"/>
          <w:bottom w:val="single" w:sz="4" w:space="0" w:color="9B7362" w:themeColor="accent6"/>
          <w:right w:val="single" w:sz="4" w:space="0" w:color="9B7362" w:themeColor="accent6"/>
          <w:insideH w:val="nil"/>
          <w:insideV w:val="nil"/>
        </w:tcBorders>
        <w:shd w:val="clear" w:color="auto" w:fill="9B7362" w:themeFill="accent6"/>
      </w:tcPr>
    </w:tblStylePr>
    <w:tblStylePr w:type="lastRow">
      <w:rPr>
        <w:b/>
        <w:bCs/>
      </w:rPr>
      <w:tblPr/>
      <w:tcPr>
        <w:tcBorders>
          <w:top w:val="double" w:sz="4" w:space="0" w:color="9B7362" w:themeColor="accent6"/>
        </w:tcBorders>
      </w:tcPr>
    </w:tblStylePr>
    <w:tblStylePr w:type="firstCol">
      <w:rPr>
        <w:b/>
        <w:bCs/>
      </w:rPr>
    </w:tblStylePr>
    <w:tblStylePr w:type="lastCol">
      <w:rPr>
        <w:b/>
        <w:bCs/>
      </w:rPr>
    </w:tblStylePr>
    <w:tblStylePr w:type="band1Vert">
      <w:tblPr/>
      <w:tcPr>
        <w:shd w:val="clear" w:color="auto" w:fill="EBE2DF" w:themeFill="accent6" w:themeFillTint="33"/>
      </w:tcPr>
    </w:tblStylePr>
    <w:tblStylePr w:type="band1Horz">
      <w:tblPr/>
      <w:tcPr>
        <w:shd w:val="clear" w:color="auto" w:fill="EBE2DF" w:themeFill="accent6" w:themeFillTint="33"/>
      </w:tcPr>
    </w:tblStylePr>
  </w:style>
  <w:style w:type="table" w:customStyle="1" w:styleId="PlainTable21">
    <w:name w:val="Plain Table 21"/>
    <w:basedOn w:val="TableNormal"/>
    <w:uiPriority w:val="42"/>
    <w:rsid w:val="00E43A2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4-Accent31">
    <w:name w:val="Grid Table 4 - Accent 31"/>
    <w:basedOn w:val="TableNormal"/>
    <w:uiPriority w:val="49"/>
    <w:rsid w:val="00E43A25"/>
    <w:pPr>
      <w:spacing w:after="0" w:line="240" w:lineRule="auto"/>
    </w:pPr>
    <w:tblPr>
      <w:tblStyleRowBandSize w:val="1"/>
      <w:tblStyleColBandSize w:val="1"/>
      <w:tblBorders>
        <w:top w:val="single" w:sz="4" w:space="0" w:color="CAD3B8" w:themeColor="accent3" w:themeTint="99"/>
        <w:left w:val="single" w:sz="4" w:space="0" w:color="CAD3B8" w:themeColor="accent3" w:themeTint="99"/>
        <w:bottom w:val="single" w:sz="4" w:space="0" w:color="CAD3B8" w:themeColor="accent3" w:themeTint="99"/>
        <w:right w:val="single" w:sz="4" w:space="0" w:color="CAD3B8" w:themeColor="accent3" w:themeTint="99"/>
        <w:insideH w:val="single" w:sz="4" w:space="0" w:color="CAD3B8" w:themeColor="accent3" w:themeTint="99"/>
        <w:insideV w:val="single" w:sz="4" w:space="0" w:color="CAD3B8" w:themeColor="accent3" w:themeTint="99"/>
      </w:tblBorders>
    </w:tblPr>
    <w:tblStylePr w:type="firstRow">
      <w:rPr>
        <w:b/>
        <w:bCs/>
        <w:color w:val="FFFFFF" w:themeColor="background1"/>
      </w:rPr>
      <w:tblPr/>
      <w:tcPr>
        <w:tcBorders>
          <w:top w:val="single" w:sz="4" w:space="0" w:color="A7B789" w:themeColor="accent3"/>
          <w:left w:val="single" w:sz="4" w:space="0" w:color="A7B789" w:themeColor="accent3"/>
          <w:bottom w:val="single" w:sz="4" w:space="0" w:color="A7B789" w:themeColor="accent3"/>
          <w:right w:val="single" w:sz="4" w:space="0" w:color="A7B789" w:themeColor="accent3"/>
          <w:insideH w:val="nil"/>
          <w:insideV w:val="nil"/>
        </w:tcBorders>
        <w:shd w:val="clear" w:color="auto" w:fill="A7B789" w:themeFill="accent3"/>
      </w:tcPr>
    </w:tblStylePr>
    <w:tblStylePr w:type="lastRow">
      <w:rPr>
        <w:b/>
        <w:bCs/>
      </w:rPr>
      <w:tblPr/>
      <w:tcPr>
        <w:tcBorders>
          <w:top w:val="double" w:sz="4" w:space="0" w:color="A7B789" w:themeColor="accent3"/>
        </w:tcBorders>
      </w:tcPr>
    </w:tblStylePr>
    <w:tblStylePr w:type="firstCol">
      <w:rPr>
        <w:b/>
        <w:bCs/>
      </w:rPr>
    </w:tblStylePr>
    <w:tblStylePr w:type="lastCol">
      <w:rPr>
        <w:b/>
        <w:bCs/>
      </w:rPr>
    </w:tblStylePr>
    <w:tblStylePr w:type="band1Vert">
      <w:tblPr/>
      <w:tcPr>
        <w:shd w:val="clear" w:color="auto" w:fill="EDF0E7" w:themeFill="accent3" w:themeFillTint="33"/>
      </w:tcPr>
    </w:tblStylePr>
    <w:tblStylePr w:type="band1Horz">
      <w:tblPr/>
      <w:tcPr>
        <w:shd w:val="clear" w:color="auto" w:fill="EDF0E7" w:themeFill="accent3" w:themeFillTint="33"/>
      </w:tcPr>
    </w:tblStylePr>
  </w:style>
  <w:style w:type="paragraph" w:styleId="Caption">
    <w:name w:val="caption"/>
    <w:basedOn w:val="Normal"/>
    <w:next w:val="Normal"/>
    <w:uiPriority w:val="35"/>
    <w:unhideWhenUsed/>
    <w:qFormat/>
    <w:rsid w:val="00D44196"/>
    <w:pPr>
      <w:spacing w:after="200" w:line="240" w:lineRule="auto"/>
    </w:pPr>
    <w:rPr>
      <w:i/>
      <w:iCs/>
      <w:color w:val="46464A" w:themeColor="text2"/>
      <w:sz w:val="18"/>
      <w:szCs w:val="18"/>
    </w:rPr>
  </w:style>
  <w:style w:type="table" w:styleId="TableGrid">
    <w:name w:val="Table Grid"/>
    <w:basedOn w:val="TableNormal"/>
    <w:uiPriority w:val="39"/>
    <w:rsid w:val="00D63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6209C"/>
    <w:rPr>
      <w:color w:val="808080"/>
    </w:rPr>
  </w:style>
  <w:style w:type="paragraph" w:styleId="ListParagraph">
    <w:name w:val="List Paragraph"/>
    <w:basedOn w:val="Normal"/>
    <w:uiPriority w:val="34"/>
    <w:qFormat/>
    <w:rsid w:val="00D5704F"/>
    <w:pPr>
      <w:ind w:left="720"/>
      <w:contextualSpacing/>
    </w:pPr>
  </w:style>
  <w:style w:type="character" w:styleId="FollowedHyperlink">
    <w:name w:val="FollowedHyperlink"/>
    <w:basedOn w:val="DefaultParagraphFont"/>
    <w:uiPriority w:val="99"/>
    <w:semiHidden/>
    <w:unhideWhenUsed/>
    <w:rsid w:val="00B34166"/>
    <w:rPr>
      <w:color w:val="ABAFA5" w:themeColor="followedHyperlink"/>
      <w:u w:val="single"/>
    </w:rPr>
  </w:style>
  <w:style w:type="paragraph" w:styleId="Bibliography">
    <w:name w:val="Bibliography"/>
    <w:basedOn w:val="Normal"/>
    <w:next w:val="Normal"/>
    <w:uiPriority w:val="37"/>
    <w:unhideWhenUsed/>
    <w:rsid w:val="00B34166"/>
  </w:style>
  <w:style w:type="paragraph" w:styleId="Title">
    <w:name w:val="Title"/>
    <w:basedOn w:val="Normal"/>
    <w:next w:val="Normal"/>
    <w:link w:val="TitleChar"/>
    <w:uiPriority w:val="10"/>
    <w:qFormat/>
    <w:rsid w:val="00BF1D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1D6A"/>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95499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499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4092">
      <w:bodyDiv w:val="1"/>
      <w:marLeft w:val="0"/>
      <w:marRight w:val="0"/>
      <w:marTop w:val="0"/>
      <w:marBottom w:val="0"/>
      <w:divBdr>
        <w:top w:val="none" w:sz="0" w:space="0" w:color="auto"/>
        <w:left w:val="none" w:sz="0" w:space="0" w:color="auto"/>
        <w:bottom w:val="none" w:sz="0" w:space="0" w:color="auto"/>
        <w:right w:val="none" w:sz="0" w:space="0" w:color="auto"/>
      </w:divBdr>
    </w:div>
    <w:div w:id="216863504">
      <w:bodyDiv w:val="1"/>
      <w:marLeft w:val="0"/>
      <w:marRight w:val="0"/>
      <w:marTop w:val="0"/>
      <w:marBottom w:val="0"/>
      <w:divBdr>
        <w:top w:val="none" w:sz="0" w:space="0" w:color="auto"/>
        <w:left w:val="none" w:sz="0" w:space="0" w:color="auto"/>
        <w:bottom w:val="none" w:sz="0" w:space="0" w:color="auto"/>
        <w:right w:val="none" w:sz="0" w:space="0" w:color="auto"/>
      </w:divBdr>
    </w:div>
    <w:div w:id="262343388">
      <w:bodyDiv w:val="1"/>
      <w:marLeft w:val="0"/>
      <w:marRight w:val="0"/>
      <w:marTop w:val="0"/>
      <w:marBottom w:val="0"/>
      <w:divBdr>
        <w:top w:val="none" w:sz="0" w:space="0" w:color="auto"/>
        <w:left w:val="none" w:sz="0" w:space="0" w:color="auto"/>
        <w:bottom w:val="none" w:sz="0" w:space="0" w:color="auto"/>
        <w:right w:val="none" w:sz="0" w:space="0" w:color="auto"/>
      </w:divBdr>
    </w:div>
    <w:div w:id="580676861">
      <w:bodyDiv w:val="1"/>
      <w:marLeft w:val="0"/>
      <w:marRight w:val="0"/>
      <w:marTop w:val="0"/>
      <w:marBottom w:val="0"/>
      <w:divBdr>
        <w:top w:val="none" w:sz="0" w:space="0" w:color="auto"/>
        <w:left w:val="none" w:sz="0" w:space="0" w:color="auto"/>
        <w:bottom w:val="none" w:sz="0" w:space="0" w:color="auto"/>
        <w:right w:val="none" w:sz="0" w:space="0" w:color="auto"/>
      </w:divBdr>
    </w:div>
    <w:div w:id="896670549">
      <w:bodyDiv w:val="1"/>
      <w:marLeft w:val="0"/>
      <w:marRight w:val="0"/>
      <w:marTop w:val="0"/>
      <w:marBottom w:val="0"/>
      <w:divBdr>
        <w:top w:val="none" w:sz="0" w:space="0" w:color="auto"/>
        <w:left w:val="none" w:sz="0" w:space="0" w:color="auto"/>
        <w:bottom w:val="none" w:sz="0" w:space="0" w:color="auto"/>
        <w:right w:val="none" w:sz="0" w:space="0" w:color="auto"/>
      </w:divBdr>
    </w:div>
    <w:div w:id="1082800322">
      <w:bodyDiv w:val="1"/>
      <w:marLeft w:val="0"/>
      <w:marRight w:val="0"/>
      <w:marTop w:val="0"/>
      <w:marBottom w:val="0"/>
      <w:divBdr>
        <w:top w:val="none" w:sz="0" w:space="0" w:color="auto"/>
        <w:left w:val="none" w:sz="0" w:space="0" w:color="auto"/>
        <w:bottom w:val="none" w:sz="0" w:space="0" w:color="auto"/>
        <w:right w:val="none" w:sz="0" w:space="0" w:color="auto"/>
      </w:divBdr>
    </w:div>
    <w:div w:id="1490174576">
      <w:bodyDiv w:val="1"/>
      <w:marLeft w:val="0"/>
      <w:marRight w:val="0"/>
      <w:marTop w:val="0"/>
      <w:marBottom w:val="0"/>
      <w:divBdr>
        <w:top w:val="none" w:sz="0" w:space="0" w:color="auto"/>
        <w:left w:val="none" w:sz="0" w:space="0" w:color="auto"/>
        <w:bottom w:val="none" w:sz="0" w:space="0" w:color="auto"/>
        <w:right w:val="none" w:sz="0" w:space="0" w:color="auto"/>
      </w:divBdr>
    </w:div>
    <w:div w:id="1657806196">
      <w:bodyDiv w:val="1"/>
      <w:marLeft w:val="0"/>
      <w:marRight w:val="0"/>
      <w:marTop w:val="0"/>
      <w:marBottom w:val="0"/>
      <w:divBdr>
        <w:top w:val="none" w:sz="0" w:space="0" w:color="auto"/>
        <w:left w:val="none" w:sz="0" w:space="0" w:color="auto"/>
        <w:bottom w:val="none" w:sz="0" w:space="0" w:color="auto"/>
        <w:right w:val="none" w:sz="0" w:space="0" w:color="auto"/>
      </w:divBdr>
      <w:divsChild>
        <w:div w:id="1944337919">
          <w:marLeft w:val="0"/>
          <w:marRight w:val="0"/>
          <w:marTop w:val="0"/>
          <w:marBottom w:val="0"/>
          <w:divBdr>
            <w:top w:val="none" w:sz="0" w:space="0" w:color="auto"/>
            <w:left w:val="none" w:sz="0" w:space="0" w:color="auto"/>
            <w:bottom w:val="none" w:sz="0" w:space="0" w:color="auto"/>
            <w:right w:val="none" w:sz="0" w:space="0" w:color="auto"/>
          </w:divBdr>
        </w:div>
        <w:div w:id="2131706030">
          <w:marLeft w:val="0"/>
          <w:marRight w:val="0"/>
          <w:marTop w:val="0"/>
          <w:marBottom w:val="0"/>
          <w:divBdr>
            <w:top w:val="none" w:sz="0" w:space="0" w:color="auto"/>
            <w:left w:val="none" w:sz="0" w:space="0" w:color="auto"/>
            <w:bottom w:val="none" w:sz="0" w:space="0" w:color="auto"/>
            <w:right w:val="none" w:sz="0" w:space="0" w:color="auto"/>
          </w:divBdr>
        </w:div>
      </w:divsChild>
    </w:div>
    <w:div w:id="1674185835">
      <w:bodyDiv w:val="1"/>
      <w:marLeft w:val="0"/>
      <w:marRight w:val="0"/>
      <w:marTop w:val="0"/>
      <w:marBottom w:val="0"/>
      <w:divBdr>
        <w:top w:val="none" w:sz="0" w:space="0" w:color="auto"/>
        <w:left w:val="none" w:sz="0" w:space="0" w:color="auto"/>
        <w:bottom w:val="none" w:sz="0" w:space="0" w:color="auto"/>
        <w:right w:val="none" w:sz="0" w:space="0" w:color="auto"/>
      </w:divBdr>
    </w:div>
    <w:div w:id="1704556246">
      <w:bodyDiv w:val="1"/>
      <w:marLeft w:val="0"/>
      <w:marRight w:val="0"/>
      <w:marTop w:val="0"/>
      <w:marBottom w:val="0"/>
      <w:divBdr>
        <w:top w:val="none" w:sz="0" w:space="0" w:color="auto"/>
        <w:left w:val="none" w:sz="0" w:space="0" w:color="auto"/>
        <w:bottom w:val="none" w:sz="0" w:space="0" w:color="auto"/>
        <w:right w:val="none" w:sz="0" w:space="0" w:color="auto"/>
      </w:divBdr>
    </w:div>
    <w:div w:id="1772319326">
      <w:bodyDiv w:val="1"/>
      <w:marLeft w:val="0"/>
      <w:marRight w:val="0"/>
      <w:marTop w:val="0"/>
      <w:marBottom w:val="0"/>
      <w:divBdr>
        <w:top w:val="none" w:sz="0" w:space="0" w:color="auto"/>
        <w:left w:val="none" w:sz="0" w:space="0" w:color="auto"/>
        <w:bottom w:val="none" w:sz="0" w:space="0" w:color="auto"/>
        <w:right w:val="none" w:sz="0" w:space="0" w:color="auto"/>
      </w:divBdr>
    </w:div>
    <w:div w:id="1782414805">
      <w:bodyDiv w:val="1"/>
      <w:marLeft w:val="0"/>
      <w:marRight w:val="0"/>
      <w:marTop w:val="0"/>
      <w:marBottom w:val="0"/>
      <w:divBdr>
        <w:top w:val="none" w:sz="0" w:space="0" w:color="auto"/>
        <w:left w:val="none" w:sz="0" w:space="0" w:color="auto"/>
        <w:bottom w:val="none" w:sz="0" w:space="0" w:color="auto"/>
        <w:right w:val="none" w:sz="0" w:space="0" w:color="auto"/>
      </w:divBdr>
    </w:div>
    <w:div w:id="180192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md.com/diet/food-fitness-planner/" TargetMode="External"/><Relationship Id="rId13" Type="http://schemas.openxmlformats.org/officeDocument/2006/relationships/hyperlink" Target="http://www.diet.com/" TargetMode="External"/><Relationship Id="rId3" Type="http://schemas.openxmlformats.org/officeDocument/2006/relationships/settings" Target="settings.xml"/><Relationship Id="rId7" Type="http://schemas.openxmlformats.org/officeDocument/2006/relationships/hyperlink" Target="http://www.choosemyplate.gov/myplate/index.aspx" TargetMode="External"/><Relationship Id="rId12" Type="http://schemas.openxmlformats.org/officeDocument/2006/relationships/hyperlink" Target="http://www.southbeachdiet.com/diet/recipe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ealthyhand.com/" TargetMode="External"/><Relationship Id="rId11" Type="http://schemas.openxmlformats.org/officeDocument/2006/relationships/hyperlink" Target="http://www.eatingwell.com/nutrition_health/weight_loss_diet_plans/diet_meal_plans"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ole.me/" TargetMode="External"/><Relationship Id="rId4" Type="http://schemas.openxmlformats.org/officeDocument/2006/relationships/webSettings" Target="webSettings.xml"/><Relationship Id="rId9" Type="http://schemas.openxmlformats.org/officeDocument/2006/relationships/hyperlink" Target="http://www.eatthismuch.com/" TargetMode="External"/><Relationship Id="rId14" Type="http://schemas.openxmlformats.org/officeDocument/2006/relationships/fontTable" Target="fontTable.xml"/></Relationships>
</file>

<file path=word/theme/theme1.xml><?xml version="1.0" encoding="utf-8"?>
<a:theme xmlns:a="http://schemas.openxmlformats.org/drawingml/2006/main" name="View">
  <a:themeElements>
    <a:clrScheme name="View">
      <a:dk1>
        <a:srgbClr val="000000"/>
      </a:dk1>
      <a:lt1>
        <a:srgbClr val="FFFFFF"/>
      </a:lt1>
      <a:dk2>
        <a:srgbClr val="46464A"/>
      </a:dk2>
      <a:lt2>
        <a:srgbClr val="D6D3CC"/>
      </a:lt2>
      <a:accent1>
        <a:srgbClr val="6F6F74"/>
      </a:accent1>
      <a:accent2>
        <a:srgbClr val="92A9B9"/>
      </a:accent2>
      <a:accent3>
        <a:srgbClr val="A7B789"/>
      </a:accent3>
      <a:accent4>
        <a:srgbClr val="B9A489"/>
      </a:accent4>
      <a:accent5>
        <a:srgbClr val="8D6374"/>
      </a:accent5>
      <a:accent6>
        <a:srgbClr val="9B7362"/>
      </a:accent6>
      <a:hlink>
        <a:srgbClr val="67AABF"/>
      </a:hlink>
      <a:folHlink>
        <a:srgbClr val="ABAFA5"/>
      </a:folHlink>
    </a:clrScheme>
    <a:fontScheme name="View">
      <a:majorFont>
        <a:latin typeface="Century Schoolbook"/>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Schoolbook"/>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View">
      <a:fillStyleLst>
        <a:solidFill>
          <a:schemeClr val="phClr"/>
        </a:solidFill>
        <a:solidFill>
          <a:schemeClr val="phClr">
            <a:tint val="60000"/>
            <a:satMod val="120000"/>
          </a:schemeClr>
        </a:solidFill>
        <a:solidFill>
          <a:schemeClr val="phClr">
            <a:shade val="75000"/>
            <a:satMod val="160000"/>
          </a:schemeClr>
        </a:solidFill>
      </a:fillStyleLst>
      <a:lnStyleLst>
        <a:ln w="9525" cap="flat" cmpd="sng" algn="ctr">
          <a:solidFill>
            <a:schemeClr val="phClr"/>
          </a:solidFill>
          <a:prstDash val="solid"/>
        </a:ln>
        <a:ln w="13970" cap="flat" cmpd="sng" algn="ctr">
          <a:solidFill>
            <a:schemeClr val="phClr"/>
          </a:solidFill>
          <a:prstDash val="solid"/>
        </a:ln>
        <a:ln w="17145" cap="flat" cmpd="sng" algn="ctr">
          <a:solidFill>
            <a:schemeClr val="phClr">
              <a:shade val="95000"/>
              <a:alpha val="95000"/>
              <a:satMod val="150000"/>
            </a:schemeClr>
          </a:solidFill>
          <a:prstDash val="solid"/>
        </a:ln>
      </a:lnStyleLst>
      <a:effectStyleLst>
        <a:effectStyle>
          <a:effectLst/>
        </a:effectStyle>
        <a:effectStyle>
          <a:effectLst>
            <a:outerShdw blurRad="50800" dist="15240" dir="5400000" algn="tl" rotWithShape="0">
              <a:srgbClr val="000000">
                <a:alpha val="75000"/>
              </a:srgbClr>
            </a:outerShdw>
          </a:effectLst>
          <a:scene3d>
            <a:camera prst="orthographicFront">
              <a:rot lat="0" lon="0" rev="0"/>
            </a:camera>
            <a:lightRig rig="brightRoom" dir="tl"/>
          </a:scene3d>
          <a:sp3d contourW="9525" prstMaterial="flat">
            <a:bevelT w="0" h="0" prst="coolSlant"/>
            <a:contourClr>
              <a:schemeClr val="phClr">
                <a:shade val="35000"/>
                <a:satMod val="130000"/>
              </a:schemeClr>
            </a:contourClr>
          </a:sp3d>
        </a:effectStyle>
        <a:effectStyle>
          <a:effectLst>
            <a:outerShdw blurRad="76200" dist="25400" dir="5400000" algn="tl" rotWithShape="0">
              <a:srgbClr val="000000">
                <a:alpha val="55000"/>
              </a:srgbClr>
            </a:outerShdw>
          </a:effectLst>
          <a:scene3d>
            <a:camera prst="orthographicFront">
              <a:rot lat="0" lon="0" rev="0"/>
            </a:camera>
            <a:lightRig rig="brightRoom" dir="tl"/>
          </a:scene3d>
          <a:sp3d contourW="19050" prstMaterial="flat">
            <a:bevelT w="0" h="0" prst="coolSlant"/>
            <a:contourClr>
              <a:schemeClr val="phClr">
                <a:shade val="25000"/>
                <a:satMod val="140000"/>
              </a:schemeClr>
            </a:contourClr>
          </a:sp3d>
        </a:effectStyle>
      </a:effectStyleLst>
      <a:bgFillStyleLst>
        <a:solidFill>
          <a:schemeClr val="phClr"/>
        </a:solidFill>
        <a:solidFill>
          <a:schemeClr val="phClr">
            <a:tint val="95000"/>
            <a:satMod val="170000"/>
          </a:schemeClr>
        </a:solidFill>
        <a:gradFill rotWithShape="1">
          <a:gsLst>
            <a:gs pos="0">
              <a:schemeClr val="phClr">
                <a:tint val="94000"/>
                <a:shade val="98000"/>
                <a:satMod val="130000"/>
                <a:lumMod val="102000"/>
              </a:schemeClr>
            </a:gs>
            <a:gs pos="100000">
              <a:schemeClr val="phClr">
                <a:tint val="98000"/>
                <a:shade val="78000"/>
                <a:satMod val="140000"/>
              </a:schemeClr>
            </a:gs>
          </a:gsLst>
          <a:path path="circle">
            <a:fillToRect l="100000" t="100000" r="100000" b="100000"/>
          </a:path>
        </a:gradFill>
      </a:bgFillStyleLst>
    </a:fmtScheme>
  </a:themeElements>
  <a:objectDefaults/>
  <a:extraClrSchemeLst/>
  <a:extLst>
    <a:ext uri="{05A4C25C-085E-4340-85A3-A5531E510DB2}">
      <thm15:themeFamily xmlns:thm15="http://schemas.microsoft.com/office/thememl/2012/main" name="View" id="{BA0EB5A6-F2D4-4F82-977B-64ADEE4A2A69}" vid="{3969A8A2-35DB-4E3B-8885-16FD205686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b:Source>
    <b:Tag>Php</b:Tag>
    <b:SourceType>InternetSite</b:SourceType>
    <b:Guid>{C4EF767D-92FC-4933-BCBC-5C08686FFF11}</b:Guid>
    <b:Title>Php My Admin</b:Title>
    <b:URL>http://www.phpmyadmin.net/</b:URL>
    <b:RefOrder>1</b:RefOrder>
  </b:Source>
  <b:Source>
    <b:Tag>Ser14</b:Tag>
    <b:SourceType>DocumentFromInternetSite</b:SourceType>
    <b:Guid>{8A5149A5-DB36-4A4F-8C21-38C4740F82BB}</b:Guid>
    <b:Title>USDA National Nutrient Database for Standard Reference</b:Title>
    <b:InternetSiteTitle>http://www.ars.usda.gov/</b:InternetSiteTitle>
    <b:Year>2014</b:Year>
    <b:Month>08</b:Month>
    <b:Day>01</b:Day>
    <b:URL>http://www.ars.usda.gov/SP2UserFiles/Place/80400525/Data/SR27/sr27_doc.pdf</b:URL>
    <b:Author>
      <b:Author>
        <b:NameList>
          <b:Person>
            <b:Last>Service</b:Last>
            <b:First>US</b:First>
            <b:Middle>Department of Agriculture - Agricultural Research</b:Middle>
          </b:Person>
        </b:NameList>
      </b:Author>
    </b:Author>
    <b:RefOrder>2</b:RefOrder>
  </b:Source>
  <b:Source>
    <b:Tag>Jen06</b:Tag>
    <b:SourceType>Book</b:SourceType>
    <b:Guid>{784FEC43-DDCD-47EE-A4BF-3435998FCFC2}</b:Guid>
    <b:Title>Dietary Reference Intake: the essential guide to nutrient requirements</b:Title>
    <b:Year>2006</b:Year>
    <b:Author>
      <b:Author>
        <b:Corporate>Jennifer J. Otten, Jennifer Pitzi Hellwig, Linda D. Meyers</b:Corporate>
      </b:Author>
    </b:Author>
    <b:City>Washington, DC</b:City>
    <b:Publisher>National Academies Press</b:Publisher>
    <b:RefOrder>3</b:RefOrder>
  </b:Source>
</b:Sources>
</file>

<file path=customXml/itemProps1.xml><?xml version="1.0" encoding="utf-8"?>
<ds:datastoreItem xmlns:ds="http://schemas.openxmlformats.org/officeDocument/2006/customXml" ds:itemID="{65DA4651-5A02-443D-A9AF-313717F25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19</Pages>
  <Words>4616</Words>
  <Characters>24930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 Fernando Puttow Southier</dc:creator>
  <cp:keywords/>
  <dc:description/>
  <cp:lastModifiedBy>Luiz Fernando Puttow Southier</cp:lastModifiedBy>
  <cp:revision>22</cp:revision>
  <dcterms:created xsi:type="dcterms:W3CDTF">2015-01-24T12:46:00Z</dcterms:created>
  <dcterms:modified xsi:type="dcterms:W3CDTF">2015-01-30T15:47:00Z</dcterms:modified>
</cp:coreProperties>
</file>